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42F28E04" w:rsidR="00642EFE"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57FDE60D" w:rsidR="00642EFE" w:rsidRPr="009044F1" w:rsidRDefault="00D25986" w:rsidP="00B46D58">
      <w:pPr>
        <w:pStyle w:val="a3"/>
        <w:widowControl w:val="0"/>
        <w:spacing w:after="160" w:line="240" w:lineRule="auto"/>
        <w:ind w:firstLine="0"/>
        <w:jc w:val="center"/>
        <w:rPr>
          <w:rFonts w:ascii="GHEA Grapalat" w:hAnsi="GHEA Grapalat"/>
          <w:i w:val="0"/>
          <w:sz w:val="24"/>
          <w:szCs w:val="24"/>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proofErr w:type="spellStart"/>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proofErr w:type="spellEnd"/>
    </w:p>
    <w:p w14:paraId="76EEAD12" w14:textId="48CBA93A"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proofErr w:type="spellStart"/>
      <w:r w:rsidRPr="009044F1">
        <w:rPr>
          <w:rFonts w:ascii="GHEA Grapalat" w:hAnsi="GHEA Grapalat"/>
          <w:i w:val="0"/>
          <w:sz w:val="24"/>
          <w:szCs w:val="24"/>
        </w:rPr>
        <w:t>Настоящий</w:t>
      </w:r>
      <w:proofErr w:type="spellEnd"/>
      <w:r w:rsidRPr="009044F1">
        <w:rPr>
          <w:rFonts w:ascii="GHEA Grapalat" w:hAnsi="GHEA Grapalat"/>
          <w:i w:val="0"/>
          <w:sz w:val="24"/>
          <w:szCs w:val="24"/>
        </w:rPr>
        <w:t xml:space="preserve">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1FBD">
        <w:rPr>
          <w:rFonts w:ascii="GHEA Grapalat" w:hAnsi="GHEA Grapalat"/>
          <w:i w:val="0"/>
          <w:sz w:val="24"/>
          <w:szCs w:val="24"/>
          <w:lang w:val="hy-AM"/>
        </w:rPr>
        <w:t>12</w:t>
      </w:r>
      <w:r w:rsidRPr="009044F1">
        <w:rPr>
          <w:rFonts w:ascii="GHEA Grapalat" w:hAnsi="GHEA Grapalat"/>
          <w:i w:val="0"/>
          <w:sz w:val="24"/>
          <w:szCs w:val="24"/>
        </w:rPr>
        <w:t>" "</w:t>
      </w:r>
      <w:r w:rsidR="00E01FBD">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2990B1E3"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D6EB1">
        <w:rPr>
          <w:rFonts w:ascii="GHEA Grapalat" w:hAnsi="GHEA Grapalat"/>
          <w:i w:val="0"/>
          <w:sz w:val="24"/>
          <w:szCs w:val="24"/>
        </w:rPr>
        <w:t>G28HD-GH-APDZB-26/01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3B55BEF0"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C82B6D">
        <w:rPr>
          <w:rFonts w:ascii="GHEA Grapalat" w:hAnsi="GHEA Grapalat"/>
          <w:i w:val="0"/>
          <w:iCs/>
          <w:sz w:val="24"/>
          <w:szCs w:val="24"/>
          <w:lang w:val="hy-AM"/>
        </w:rPr>
        <w:t>ГЮМРИЙСКАЯ ОСНОВНАЯ ШКОЛА N 28</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85C98">
        <w:rPr>
          <w:rFonts w:ascii="GHEA Grapalat" w:hAnsi="GHEA Grapalat"/>
          <w:i w:val="0"/>
          <w:sz w:val="24"/>
          <w:szCs w:val="24"/>
        </w:rPr>
        <w:t xml:space="preserve">Г. Гюмри </w:t>
      </w:r>
      <w:r w:rsidR="00C82B6D">
        <w:rPr>
          <w:rFonts w:ascii="GHEA Grapalat" w:hAnsi="GHEA Grapalat"/>
          <w:i w:val="0"/>
          <w:sz w:val="24"/>
          <w:szCs w:val="24"/>
        </w:rPr>
        <w:t xml:space="preserve">Ул. </w:t>
      </w:r>
      <w:proofErr w:type="spellStart"/>
      <w:r w:rsidR="00C82B6D">
        <w:rPr>
          <w:rFonts w:ascii="GHEA Grapalat" w:hAnsi="GHEA Grapalat"/>
          <w:i w:val="0"/>
          <w:sz w:val="24"/>
          <w:szCs w:val="24"/>
        </w:rPr>
        <w:t>Ереванян</w:t>
      </w:r>
      <w:proofErr w:type="spellEnd"/>
      <w:r w:rsidR="00C82B6D">
        <w:rPr>
          <w:rFonts w:ascii="GHEA Grapalat" w:hAnsi="GHEA Grapalat"/>
          <w:i w:val="0"/>
          <w:sz w:val="24"/>
          <w:szCs w:val="24"/>
        </w:rPr>
        <w:t xml:space="preserve"> шоссе, здания 91</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578B49B6"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w:t>
      </w:r>
      <w:proofErr w:type="gramEnd"/>
      <w:r w:rsidR="009A6CE1" w:rsidRPr="009A6CE1">
        <w:rPr>
          <w:rFonts w:ascii="GHEA Grapalat" w:hAnsi="GHEA Grapalat"/>
          <w:i w:val="0"/>
          <w:sz w:val="24"/>
          <w:szCs w:val="24"/>
        </w:rPr>
        <w:t xml:space="preserve"> </w:t>
      </w:r>
      <w:proofErr w:type="spellStart"/>
      <w:r w:rsidRPr="000811C1">
        <w:rPr>
          <w:rFonts w:ascii="GHEA Grapalat" w:hAnsi="GHEA Grapalat"/>
          <w:i w:val="0"/>
          <w:sz w:val="24"/>
          <w:szCs w:val="24"/>
        </w:rPr>
        <w:t>нной</w:t>
      </w:r>
      <w:proofErr w:type="spell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13358F81" w:rsidR="003F6ED1" w:rsidRPr="000F11E5" w:rsidRDefault="00185C98"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w:t>
      </w:r>
      <w:r w:rsidR="00C82B6D">
        <w:rPr>
          <w:rFonts w:ascii="GHEA Grapalat" w:hAnsi="GHEA Grapalat"/>
          <w:i w:val="0"/>
          <w:sz w:val="24"/>
          <w:szCs w:val="24"/>
        </w:rPr>
        <w:t xml:space="preserve">Ул. </w:t>
      </w:r>
      <w:proofErr w:type="spellStart"/>
      <w:r w:rsidR="00C82B6D">
        <w:rPr>
          <w:rFonts w:ascii="GHEA Grapalat" w:hAnsi="GHEA Grapalat"/>
          <w:i w:val="0"/>
          <w:sz w:val="24"/>
          <w:szCs w:val="24"/>
        </w:rPr>
        <w:t>Ереванян</w:t>
      </w:r>
      <w:proofErr w:type="spellEnd"/>
      <w:r w:rsidR="00C82B6D">
        <w:rPr>
          <w:rFonts w:ascii="GHEA Grapalat" w:hAnsi="GHEA Grapalat"/>
          <w:i w:val="0"/>
          <w:sz w:val="24"/>
          <w:szCs w:val="24"/>
        </w:rPr>
        <w:t xml:space="preserve"> шоссе, здания 91</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9D6EB1">
        <w:rPr>
          <w:rFonts w:ascii="GHEA Grapalat" w:hAnsi="GHEA Grapalat"/>
          <w:i w:val="0"/>
          <w:sz w:val="24"/>
          <w:szCs w:val="24"/>
          <w:lang w:val="hy-AM"/>
        </w:rPr>
        <w:t>11։00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1C6C801C"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85C98">
        <w:rPr>
          <w:rFonts w:ascii="GHEA Grapalat" w:hAnsi="GHEA Grapalat"/>
          <w:i w:val="0"/>
          <w:iCs/>
          <w:sz w:val="24"/>
          <w:szCs w:val="24"/>
        </w:rPr>
        <w:t xml:space="preserve">Г. Гюмри </w:t>
      </w:r>
      <w:r w:rsidR="00C82B6D">
        <w:rPr>
          <w:rFonts w:ascii="GHEA Grapalat" w:hAnsi="GHEA Grapalat"/>
          <w:i w:val="0"/>
          <w:iCs/>
          <w:sz w:val="24"/>
          <w:szCs w:val="24"/>
        </w:rPr>
        <w:t xml:space="preserve">Ул. </w:t>
      </w:r>
      <w:proofErr w:type="spellStart"/>
      <w:r w:rsidR="00C82B6D">
        <w:rPr>
          <w:rFonts w:ascii="GHEA Grapalat" w:hAnsi="GHEA Grapalat"/>
          <w:i w:val="0"/>
          <w:iCs/>
          <w:sz w:val="24"/>
          <w:szCs w:val="24"/>
        </w:rPr>
        <w:t>Ереванян</w:t>
      </w:r>
      <w:proofErr w:type="spellEnd"/>
      <w:r w:rsidR="00C82B6D">
        <w:rPr>
          <w:rFonts w:ascii="GHEA Grapalat" w:hAnsi="GHEA Grapalat"/>
          <w:i w:val="0"/>
          <w:iCs/>
          <w:sz w:val="24"/>
          <w:szCs w:val="24"/>
        </w:rPr>
        <w:t xml:space="preserve"> шоссе, здания </w:t>
      </w:r>
      <w:proofErr w:type="gramStart"/>
      <w:r w:rsidR="00C82B6D">
        <w:rPr>
          <w:rFonts w:ascii="GHEA Grapalat" w:hAnsi="GHEA Grapalat"/>
          <w:i w:val="0"/>
          <w:iCs/>
          <w:sz w:val="24"/>
          <w:szCs w:val="24"/>
        </w:rPr>
        <w:t>91</w:t>
      </w:r>
      <w:r w:rsidR="001206DC" w:rsidRPr="001206DC">
        <w:rPr>
          <w:rFonts w:ascii="GHEA Grapalat" w:hAnsi="GHEA Grapalat"/>
          <w:i w:val="0"/>
          <w:iCs/>
          <w:sz w:val="24"/>
          <w:szCs w:val="24"/>
        </w:rPr>
        <w:t xml:space="preserve">  </w:t>
      </w:r>
      <w:r w:rsidR="009D6EB1">
        <w:rPr>
          <w:rFonts w:ascii="GHEA Grapalat" w:hAnsi="GHEA Grapalat"/>
          <w:i w:val="0"/>
          <w:iCs/>
          <w:sz w:val="24"/>
          <w:szCs w:val="24"/>
          <w:u w:val="single"/>
          <w:lang w:val="hy-AM"/>
        </w:rPr>
        <w:t>11</w:t>
      </w:r>
      <w:proofErr w:type="gramEnd"/>
      <w:r w:rsidR="009D6EB1">
        <w:rPr>
          <w:rFonts w:ascii="GHEA Grapalat" w:hAnsi="GHEA Grapalat"/>
          <w:i w:val="0"/>
          <w:iCs/>
          <w:sz w:val="24"/>
          <w:szCs w:val="24"/>
          <w:u w:val="single"/>
          <w:lang w:val="hy-AM"/>
        </w:rPr>
        <w:t>։00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F414A9">
        <w:rPr>
          <w:rFonts w:ascii="GHEA Grapalat" w:hAnsi="GHEA Grapalat"/>
          <w:i w:val="0"/>
          <w:sz w:val="24"/>
          <w:szCs w:val="24"/>
          <w:lang w:val="hy-AM"/>
        </w:rPr>
        <w:t>19</w:t>
      </w:r>
      <w:r>
        <w:rPr>
          <w:rFonts w:ascii="GHEA Grapalat" w:hAnsi="GHEA Grapalat"/>
          <w:i w:val="0"/>
          <w:sz w:val="24"/>
          <w:szCs w:val="24"/>
        </w:rPr>
        <w:t>" "</w:t>
      </w:r>
      <w:r w:rsidR="00F414A9">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379069B0"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C82B6D">
        <w:rPr>
          <w:rFonts w:ascii="GHEA Grapalat" w:hAnsi="GHEA Grapalat"/>
          <w:i w:val="0"/>
          <w:iCs/>
          <w:sz w:val="24"/>
          <w:szCs w:val="24"/>
          <w:lang w:val="hy-AM"/>
        </w:rPr>
        <w:t>ГЮМРИЙСКАЯ ОСНОВНАЯ ШКОЛА N 28</w:t>
      </w:r>
      <w:proofErr w:type="gramStart"/>
      <w:r w:rsidRPr="00E4354F">
        <w:rPr>
          <w:rFonts w:ascii="GHEA Grapalat" w:hAnsi="GHEA Grapalat"/>
          <w:i w:val="0"/>
          <w:iCs/>
          <w:sz w:val="24"/>
          <w:szCs w:val="24"/>
          <w:lang w:val="hy-AM"/>
        </w:rPr>
        <w:t>» ,</w:t>
      </w:r>
      <w:proofErr w:type="gramEnd"/>
      <w:r w:rsidRPr="00E4354F">
        <w:rPr>
          <w:rFonts w:ascii="GHEA Grapalat" w:hAnsi="GHEA Grapalat"/>
          <w:i w:val="0"/>
          <w:iCs/>
          <w:sz w:val="24"/>
          <w:szCs w:val="24"/>
          <w:lang w:val="hy-AM"/>
        </w:rPr>
        <w:t xml:space="preserve">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3C2AEABA"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D6EB1">
        <w:rPr>
          <w:rFonts w:ascii="GHEA Grapalat" w:hAnsi="GHEA Grapalat"/>
          <w:i/>
        </w:rPr>
        <w:t>G28HD-GH-APDZB-26/01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205E2B">
        <w:rPr>
          <w:rFonts w:ascii="GHEA Grapalat" w:hAnsi="GHEA Grapalat"/>
          <w:i/>
          <w:lang w:val="hy-AM"/>
        </w:rPr>
        <w:t>12</w:t>
      </w:r>
      <w:r w:rsidR="008B18F7" w:rsidRPr="008B18F7">
        <w:rPr>
          <w:rFonts w:ascii="GHEA Grapalat" w:hAnsi="GHEA Grapalat"/>
          <w:i/>
        </w:rPr>
        <w:t>.</w:t>
      </w:r>
      <w:r w:rsidR="00205E2B">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5BD1179E"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C82B6D">
        <w:rPr>
          <w:rFonts w:ascii="GHEA Grapalat" w:hAnsi="GHEA Grapalat"/>
          <w:iCs/>
          <w:lang w:val="hy-AM"/>
        </w:rPr>
        <w:t>ГЮМРИЙСКАЯ ОСНОВНАЯ ШКОЛА N 28</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0103F5EA"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C82B6D">
        <w:rPr>
          <w:rFonts w:ascii="GHEA Grapalat" w:hAnsi="GHEA Grapalat"/>
          <w:iCs/>
          <w:lang w:val="hy-AM"/>
        </w:rPr>
        <w:t xml:space="preserve">ГЮМРИЙСКАЯ ОСНОВНАЯ ШКОЛА N </w:t>
      </w:r>
      <w:proofErr w:type="gramStart"/>
      <w:r w:rsidR="00C82B6D">
        <w:rPr>
          <w:rFonts w:ascii="GHEA Grapalat" w:hAnsi="GHEA Grapalat"/>
          <w:iCs/>
          <w:lang w:val="hy-AM"/>
        </w:rPr>
        <w:t>28</w:t>
      </w:r>
      <w:r>
        <w:rPr>
          <w:rFonts w:ascii="GHEA Grapalat" w:hAnsi="GHEA Grapalat"/>
          <w:iCs/>
          <w:lang w:val="hy-AM"/>
        </w:rPr>
        <w:t>»  ГНКО</w:t>
      </w:r>
      <w:proofErr w:type="gramEnd"/>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15C77523"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C82B6D">
        <w:rPr>
          <w:rFonts w:ascii="GHEA Grapalat" w:hAnsi="GHEA Grapalat"/>
          <w:b/>
          <w:bCs/>
          <w:iCs/>
          <w:lang w:val="hy-AM"/>
        </w:rPr>
        <w:t>ГЮМРИЙСКАЯ ОСНОВНАЯ ШКОЛА N 28</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3A66FE64"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9D6EB1">
        <w:rPr>
          <w:rFonts w:ascii="GHEA Grapalat" w:hAnsi="GHEA Grapalat"/>
          <w:spacing w:val="-6"/>
        </w:rPr>
        <w:t>G28HD-GH-APDZB-26/01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414E773A"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C82B6D">
        <w:rPr>
          <w:rFonts w:ascii="GHEA Grapalat" w:hAnsi="GHEA Grapalat"/>
          <w:iCs/>
          <w:spacing w:val="6"/>
        </w:rPr>
        <w:t>ГЮМРИЙСКАЯ ОСНОВНАЯ ШКОЛА N 28</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193CD7C4"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C82B6D">
        <w:rPr>
          <w:rFonts w:ascii="GHEA Grapalat" w:hAnsi="GHEA Grapalat"/>
          <w:b/>
          <w:bCs/>
          <w:iCs/>
          <w:lang w:val="hy-AM"/>
        </w:rPr>
        <w:t>ГЮМРИЙСКАЯ ОСНОВНАЯ ШКОЛА N 28</w:t>
      </w:r>
      <w:proofErr w:type="gramStart"/>
      <w:r w:rsidR="00E4354F">
        <w:rPr>
          <w:rFonts w:ascii="GHEA Grapalat" w:hAnsi="GHEA Grapalat"/>
          <w:b/>
          <w:bCs/>
          <w:iCs/>
          <w:lang w:val="hy-AM"/>
        </w:rPr>
        <w:t>» ,</w:t>
      </w:r>
      <w:proofErr w:type="gramEnd"/>
      <w:r w:rsidR="00E4354F">
        <w:rPr>
          <w:rFonts w:ascii="GHEA Grapalat" w:hAnsi="GHEA Grapalat"/>
          <w:b/>
          <w:bCs/>
          <w:iCs/>
          <w:lang w:val="hy-AM"/>
        </w:rPr>
        <w:t xml:space="preserve">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D25986">
        <w:rPr>
          <w:rFonts w:ascii="GHEA Grapalat" w:hAnsi="GHEA Grapalat"/>
          <w:lang w:val="hy-AM"/>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885E63" w:rsidRPr="009044F1" w14:paraId="651DEEBE" w14:textId="77777777" w:rsidTr="00674610">
        <w:trPr>
          <w:jc w:val="center"/>
        </w:trPr>
        <w:tc>
          <w:tcPr>
            <w:tcW w:w="1530" w:type="dxa"/>
            <w:vAlign w:val="center"/>
          </w:tcPr>
          <w:p w14:paraId="41846771" w14:textId="6169C47F" w:rsidR="00885E63" w:rsidRPr="003870FE" w:rsidRDefault="00885E63" w:rsidP="00885E63">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31F76B3B" w:rsidR="00885E63" w:rsidRPr="000E34E3" w:rsidRDefault="00885E63" w:rsidP="00885E63">
            <w:pPr>
              <w:jc w:val="center"/>
              <w:rPr>
                <w:rFonts w:ascii="GHEA Grapalat" w:hAnsi="GHEA Grapalat"/>
                <w:sz w:val="20"/>
                <w:szCs w:val="20"/>
              </w:rPr>
            </w:pPr>
            <w:r w:rsidRPr="000E34E3">
              <w:rPr>
                <w:rFonts w:ascii="GHEA Grapalat" w:hAnsi="GHEA Grapalat" w:cs="Calibri"/>
                <w:color w:val="000000"/>
                <w:sz w:val="22"/>
                <w:szCs w:val="22"/>
              </w:rPr>
              <w:t>6400</w:t>
            </w:r>
          </w:p>
        </w:tc>
        <w:tc>
          <w:tcPr>
            <w:tcW w:w="6458" w:type="dxa"/>
          </w:tcPr>
          <w:p w14:paraId="6C326A1E" w14:textId="6C19A8D4" w:rsidR="00885E63" w:rsidRPr="000E34E3" w:rsidRDefault="00885E63" w:rsidP="00885E63">
            <w:pPr>
              <w:rPr>
                <w:rFonts w:ascii="GHEA Grapalat" w:hAnsi="GHEA Grapalat"/>
                <w:sz w:val="20"/>
                <w:szCs w:val="20"/>
              </w:rPr>
            </w:pPr>
            <w:r w:rsidRPr="000E34E3">
              <w:rPr>
                <w:rFonts w:ascii="GHEA Grapalat" w:hAnsi="GHEA Grapalat"/>
                <w:sz w:val="20"/>
                <w:szCs w:val="20"/>
              </w:rPr>
              <w:t>Соль</w:t>
            </w:r>
          </w:p>
        </w:tc>
      </w:tr>
      <w:tr w:rsidR="00885E63" w:rsidRPr="009044F1" w14:paraId="0F2F2DEE" w14:textId="77777777" w:rsidTr="00674610">
        <w:trPr>
          <w:jc w:val="center"/>
        </w:trPr>
        <w:tc>
          <w:tcPr>
            <w:tcW w:w="1530" w:type="dxa"/>
            <w:vAlign w:val="center"/>
          </w:tcPr>
          <w:p w14:paraId="485CD3F4" w14:textId="7F4DA517" w:rsidR="00885E63" w:rsidRPr="003870FE" w:rsidRDefault="00885E63" w:rsidP="00885E63">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61086710" w:rsidR="00885E63" w:rsidRPr="000E34E3" w:rsidRDefault="00885E63" w:rsidP="00885E63">
            <w:pPr>
              <w:jc w:val="center"/>
              <w:rPr>
                <w:rFonts w:ascii="GHEA Grapalat" w:hAnsi="GHEA Grapalat"/>
                <w:sz w:val="20"/>
                <w:szCs w:val="20"/>
                <w:lang w:val="hy-AM"/>
              </w:rPr>
            </w:pPr>
            <w:r w:rsidRPr="000E34E3">
              <w:rPr>
                <w:rFonts w:ascii="GHEA Grapalat" w:hAnsi="GHEA Grapalat" w:cs="Calibri"/>
                <w:color w:val="000000"/>
                <w:sz w:val="22"/>
                <w:szCs w:val="22"/>
              </w:rPr>
              <w:t>146400</w:t>
            </w:r>
          </w:p>
        </w:tc>
        <w:tc>
          <w:tcPr>
            <w:tcW w:w="6458" w:type="dxa"/>
          </w:tcPr>
          <w:p w14:paraId="1591A337" w14:textId="45E3D033" w:rsidR="00885E63" w:rsidRPr="000E34E3" w:rsidRDefault="00885E63" w:rsidP="00885E63">
            <w:pPr>
              <w:rPr>
                <w:rFonts w:ascii="GHEA Grapalat" w:hAnsi="GHEA Grapalat"/>
                <w:sz w:val="20"/>
                <w:szCs w:val="20"/>
              </w:rPr>
            </w:pPr>
            <w:r w:rsidRPr="000E34E3">
              <w:rPr>
                <w:rFonts w:ascii="GHEA Grapalat" w:hAnsi="GHEA Grapalat"/>
                <w:sz w:val="20"/>
                <w:szCs w:val="20"/>
              </w:rPr>
              <w:t>Масло подсолнечное рафинированное (фильтрованное)</w:t>
            </w:r>
          </w:p>
        </w:tc>
      </w:tr>
      <w:tr w:rsidR="00885E63" w:rsidRPr="009044F1" w14:paraId="2418D33B" w14:textId="77777777" w:rsidTr="00674610">
        <w:trPr>
          <w:jc w:val="center"/>
        </w:trPr>
        <w:tc>
          <w:tcPr>
            <w:tcW w:w="1530" w:type="dxa"/>
            <w:vAlign w:val="center"/>
          </w:tcPr>
          <w:p w14:paraId="2001B8BD" w14:textId="44BDA074"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70BBCE2E" w:rsidR="00885E63" w:rsidRPr="000E34E3" w:rsidRDefault="00885E63" w:rsidP="00885E63">
            <w:pPr>
              <w:jc w:val="center"/>
              <w:rPr>
                <w:rFonts w:ascii="GHEA Grapalat" w:hAnsi="GHEA Grapalat"/>
                <w:sz w:val="20"/>
                <w:szCs w:val="20"/>
                <w:lang w:val="hy-AM"/>
              </w:rPr>
            </w:pPr>
            <w:r w:rsidRPr="000E34E3">
              <w:rPr>
                <w:rFonts w:ascii="GHEA Grapalat" w:hAnsi="GHEA Grapalat" w:cs="Calibri"/>
                <w:color w:val="000000"/>
                <w:sz w:val="22"/>
                <w:szCs w:val="22"/>
              </w:rPr>
              <w:t>124300</w:t>
            </w:r>
          </w:p>
        </w:tc>
        <w:tc>
          <w:tcPr>
            <w:tcW w:w="6458" w:type="dxa"/>
          </w:tcPr>
          <w:p w14:paraId="3EE64CB0" w14:textId="3AC933AD" w:rsidR="00885E63" w:rsidRPr="000E34E3" w:rsidRDefault="00885E63" w:rsidP="00885E63">
            <w:pPr>
              <w:rPr>
                <w:rFonts w:ascii="GHEA Grapalat" w:hAnsi="GHEA Grapalat"/>
                <w:sz w:val="20"/>
                <w:szCs w:val="20"/>
              </w:rPr>
            </w:pPr>
            <w:r w:rsidRPr="000E34E3">
              <w:rPr>
                <w:rFonts w:ascii="GHEA Grapalat" w:hAnsi="GHEA Grapalat"/>
                <w:sz w:val="20"/>
                <w:szCs w:val="20"/>
              </w:rPr>
              <w:t>Рис</w:t>
            </w:r>
          </w:p>
        </w:tc>
      </w:tr>
      <w:tr w:rsidR="00885E63" w:rsidRPr="009044F1" w14:paraId="79A14C9D" w14:textId="77777777" w:rsidTr="00674610">
        <w:trPr>
          <w:jc w:val="center"/>
        </w:trPr>
        <w:tc>
          <w:tcPr>
            <w:tcW w:w="1530" w:type="dxa"/>
            <w:vAlign w:val="center"/>
          </w:tcPr>
          <w:p w14:paraId="676C495C" w14:textId="482F3229"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412B7BFF" w:rsidR="00885E63" w:rsidRPr="000E34E3" w:rsidRDefault="00885E63" w:rsidP="00885E63">
            <w:pPr>
              <w:jc w:val="center"/>
              <w:rPr>
                <w:rFonts w:ascii="GHEA Grapalat" w:hAnsi="GHEA Grapalat"/>
                <w:sz w:val="20"/>
                <w:szCs w:val="20"/>
              </w:rPr>
            </w:pPr>
            <w:r w:rsidRPr="000E34E3">
              <w:rPr>
                <w:rFonts w:ascii="GHEA Grapalat" w:hAnsi="GHEA Grapalat" w:cs="Calibri"/>
                <w:color w:val="000000"/>
                <w:sz w:val="22"/>
                <w:szCs w:val="22"/>
              </w:rPr>
              <w:t>30600</w:t>
            </w:r>
          </w:p>
        </w:tc>
        <w:tc>
          <w:tcPr>
            <w:tcW w:w="6458" w:type="dxa"/>
          </w:tcPr>
          <w:p w14:paraId="088F3999" w14:textId="7A13012A" w:rsidR="00885E63" w:rsidRPr="000E34E3" w:rsidRDefault="00885E63" w:rsidP="00885E63">
            <w:pPr>
              <w:rPr>
                <w:rFonts w:ascii="GHEA Grapalat" w:hAnsi="GHEA Grapalat"/>
                <w:sz w:val="20"/>
                <w:szCs w:val="20"/>
              </w:rPr>
            </w:pPr>
            <w:r w:rsidRPr="000E34E3">
              <w:rPr>
                <w:rFonts w:ascii="GHEA Grapalat" w:hAnsi="GHEA Grapalat"/>
                <w:sz w:val="20"/>
                <w:szCs w:val="20"/>
              </w:rPr>
              <w:t>Морковь</w:t>
            </w:r>
          </w:p>
        </w:tc>
      </w:tr>
      <w:tr w:rsidR="00885E63" w:rsidRPr="009044F1" w14:paraId="44E19973" w14:textId="77777777" w:rsidTr="00674610">
        <w:trPr>
          <w:jc w:val="center"/>
        </w:trPr>
        <w:tc>
          <w:tcPr>
            <w:tcW w:w="1530" w:type="dxa"/>
            <w:vAlign w:val="center"/>
          </w:tcPr>
          <w:p w14:paraId="3C051F6B" w14:textId="14E3EFAC"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1C127094" w:rsidR="00885E63" w:rsidRPr="000E34E3" w:rsidRDefault="00885E63" w:rsidP="00885E63">
            <w:pPr>
              <w:jc w:val="center"/>
              <w:rPr>
                <w:rFonts w:ascii="GHEA Grapalat" w:hAnsi="GHEA Grapalat"/>
                <w:sz w:val="20"/>
                <w:szCs w:val="20"/>
              </w:rPr>
            </w:pPr>
            <w:r w:rsidRPr="000E34E3">
              <w:rPr>
                <w:rFonts w:ascii="GHEA Grapalat" w:hAnsi="GHEA Grapalat" w:cs="Calibri"/>
                <w:color w:val="000000"/>
                <w:sz w:val="22"/>
                <w:szCs w:val="22"/>
              </w:rPr>
              <w:t>108100</w:t>
            </w:r>
          </w:p>
        </w:tc>
        <w:tc>
          <w:tcPr>
            <w:tcW w:w="6458" w:type="dxa"/>
          </w:tcPr>
          <w:p w14:paraId="445D2858" w14:textId="6EC31EFD" w:rsidR="00885E63" w:rsidRPr="000E34E3" w:rsidRDefault="00885E63" w:rsidP="00885E63">
            <w:pPr>
              <w:rPr>
                <w:rFonts w:ascii="GHEA Grapalat" w:hAnsi="GHEA Grapalat"/>
                <w:sz w:val="20"/>
                <w:szCs w:val="20"/>
              </w:rPr>
            </w:pPr>
            <w:r w:rsidRPr="000E34E3">
              <w:rPr>
                <w:rFonts w:ascii="GHEA Grapalat" w:hAnsi="GHEA Grapalat"/>
                <w:sz w:val="20"/>
                <w:szCs w:val="20"/>
              </w:rPr>
              <w:t>Фасоль целая</w:t>
            </w:r>
          </w:p>
        </w:tc>
      </w:tr>
      <w:tr w:rsidR="00885E63" w:rsidRPr="009044F1" w14:paraId="2266C63F" w14:textId="77777777" w:rsidTr="00674610">
        <w:trPr>
          <w:jc w:val="center"/>
        </w:trPr>
        <w:tc>
          <w:tcPr>
            <w:tcW w:w="1530" w:type="dxa"/>
            <w:vAlign w:val="center"/>
          </w:tcPr>
          <w:p w14:paraId="3403CA23" w14:textId="076E4EB0"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6</w:t>
            </w:r>
          </w:p>
        </w:tc>
        <w:tc>
          <w:tcPr>
            <w:tcW w:w="1246" w:type="dxa"/>
            <w:vAlign w:val="bottom"/>
          </w:tcPr>
          <w:p w14:paraId="106E7EC1" w14:textId="0A75AB2C"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263480</w:t>
            </w:r>
          </w:p>
        </w:tc>
        <w:tc>
          <w:tcPr>
            <w:tcW w:w="6458" w:type="dxa"/>
          </w:tcPr>
          <w:p w14:paraId="7A016403" w14:textId="4E88B510" w:rsidR="00885E63" w:rsidRPr="000E34E3" w:rsidRDefault="00885E63" w:rsidP="00885E63">
            <w:pPr>
              <w:rPr>
                <w:rFonts w:ascii="GHEA Grapalat" w:hAnsi="GHEA Grapalat"/>
              </w:rPr>
            </w:pPr>
            <w:r w:rsidRPr="000E34E3">
              <w:rPr>
                <w:rFonts w:ascii="GHEA Grapalat" w:hAnsi="GHEA Grapalat"/>
                <w:sz w:val="20"/>
                <w:szCs w:val="20"/>
              </w:rPr>
              <w:t>Яблоко</w:t>
            </w:r>
          </w:p>
        </w:tc>
      </w:tr>
      <w:tr w:rsidR="00885E63" w:rsidRPr="009044F1" w14:paraId="4DCCB8F7" w14:textId="77777777" w:rsidTr="00674610">
        <w:trPr>
          <w:jc w:val="center"/>
        </w:trPr>
        <w:tc>
          <w:tcPr>
            <w:tcW w:w="1530" w:type="dxa"/>
            <w:vAlign w:val="center"/>
          </w:tcPr>
          <w:p w14:paraId="5BD01BCD" w14:textId="2DCD6811"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7</w:t>
            </w:r>
          </w:p>
        </w:tc>
        <w:tc>
          <w:tcPr>
            <w:tcW w:w="1246" w:type="dxa"/>
            <w:vAlign w:val="bottom"/>
          </w:tcPr>
          <w:p w14:paraId="59C77B29" w14:textId="5F345C72"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141000</w:t>
            </w:r>
          </w:p>
        </w:tc>
        <w:tc>
          <w:tcPr>
            <w:tcW w:w="6458" w:type="dxa"/>
          </w:tcPr>
          <w:p w14:paraId="54CCBF1E" w14:textId="6D97090B" w:rsidR="00885E63" w:rsidRPr="000E34E3" w:rsidRDefault="00885E63" w:rsidP="00885E63">
            <w:pPr>
              <w:rPr>
                <w:rFonts w:ascii="GHEA Grapalat" w:hAnsi="GHEA Grapalat"/>
              </w:rPr>
            </w:pPr>
            <w:r w:rsidRPr="000E34E3">
              <w:rPr>
                <w:rFonts w:ascii="GHEA Grapalat" w:hAnsi="GHEA Grapalat"/>
                <w:sz w:val="20"/>
                <w:szCs w:val="20"/>
              </w:rPr>
              <w:t>Капуста</w:t>
            </w:r>
          </w:p>
        </w:tc>
      </w:tr>
      <w:tr w:rsidR="00885E63" w:rsidRPr="009044F1" w14:paraId="1CE37E59" w14:textId="77777777" w:rsidTr="00674610">
        <w:trPr>
          <w:jc w:val="center"/>
        </w:trPr>
        <w:tc>
          <w:tcPr>
            <w:tcW w:w="1530" w:type="dxa"/>
            <w:vAlign w:val="center"/>
          </w:tcPr>
          <w:p w14:paraId="41E0B81E" w14:textId="3C1E1B82"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8</w:t>
            </w:r>
          </w:p>
        </w:tc>
        <w:tc>
          <w:tcPr>
            <w:tcW w:w="1246" w:type="dxa"/>
            <w:vAlign w:val="bottom"/>
          </w:tcPr>
          <w:p w14:paraId="65042F50" w14:textId="76CB7AB8"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28200</w:t>
            </w:r>
          </w:p>
        </w:tc>
        <w:tc>
          <w:tcPr>
            <w:tcW w:w="6458" w:type="dxa"/>
          </w:tcPr>
          <w:p w14:paraId="6C97F6C9" w14:textId="5642C9DB" w:rsidR="00885E63" w:rsidRPr="000E34E3" w:rsidRDefault="00885E63" w:rsidP="00885E63">
            <w:pPr>
              <w:rPr>
                <w:rFonts w:ascii="GHEA Grapalat" w:hAnsi="GHEA Grapalat"/>
              </w:rPr>
            </w:pPr>
            <w:r w:rsidRPr="000E34E3">
              <w:rPr>
                <w:rFonts w:ascii="GHEA Grapalat" w:hAnsi="GHEA Grapalat"/>
                <w:sz w:val="20"/>
                <w:szCs w:val="20"/>
              </w:rPr>
              <w:t>Говядина</w:t>
            </w:r>
          </w:p>
        </w:tc>
      </w:tr>
      <w:tr w:rsidR="00885E63" w:rsidRPr="009044F1" w14:paraId="4314B840" w14:textId="77777777" w:rsidTr="00674610">
        <w:trPr>
          <w:jc w:val="center"/>
        </w:trPr>
        <w:tc>
          <w:tcPr>
            <w:tcW w:w="1530" w:type="dxa"/>
            <w:vAlign w:val="center"/>
          </w:tcPr>
          <w:p w14:paraId="5E72E396" w14:textId="6A122111"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9</w:t>
            </w:r>
          </w:p>
        </w:tc>
        <w:tc>
          <w:tcPr>
            <w:tcW w:w="1246" w:type="dxa"/>
            <w:vAlign w:val="bottom"/>
          </w:tcPr>
          <w:p w14:paraId="7891E7BA" w14:textId="772FE7F7"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73500</w:t>
            </w:r>
          </w:p>
        </w:tc>
        <w:tc>
          <w:tcPr>
            <w:tcW w:w="6458" w:type="dxa"/>
          </w:tcPr>
          <w:p w14:paraId="1073BC8A" w14:textId="5B46AEE6" w:rsidR="00885E63" w:rsidRPr="000E34E3" w:rsidRDefault="00885E63" w:rsidP="00885E63">
            <w:pPr>
              <w:rPr>
                <w:rFonts w:ascii="GHEA Grapalat" w:hAnsi="GHEA Grapalat"/>
              </w:rPr>
            </w:pPr>
            <w:r w:rsidRPr="000E34E3">
              <w:rPr>
                <w:rFonts w:ascii="GHEA Grapalat" w:hAnsi="GHEA Grapalat"/>
                <w:sz w:val="20"/>
                <w:szCs w:val="20"/>
              </w:rPr>
              <w:t>Картофель</w:t>
            </w:r>
          </w:p>
        </w:tc>
      </w:tr>
      <w:tr w:rsidR="00885E63" w:rsidRPr="009044F1" w14:paraId="04C74575" w14:textId="77777777" w:rsidTr="00674610">
        <w:trPr>
          <w:jc w:val="center"/>
        </w:trPr>
        <w:tc>
          <w:tcPr>
            <w:tcW w:w="1530" w:type="dxa"/>
            <w:vAlign w:val="center"/>
          </w:tcPr>
          <w:p w14:paraId="0CED38FC" w14:textId="548B7705"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10</w:t>
            </w:r>
          </w:p>
        </w:tc>
        <w:tc>
          <w:tcPr>
            <w:tcW w:w="1246" w:type="dxa"/>
            <w:vAlign w:val="bottom"/>
          </w:tcPr>
          <w:p w14:paraId="03AFC4D6" w14:textId="03E2EA24"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460600</w:t>
            </w:r>
          </w:p>
        </w:tc>
        <w:tc>
          <w:tcPr>
            <w:tcW w:w="6458" w:type="dxa"/>
          </w:tcPr>
          <w:p w14:paraId="091EFC72" w14:textId="41B08D50" w:rsidR="00885E63" w:rsidRPr="000E34E3" w:rsidRDefault="00885E63" w:rsidP="00885E63">
            <w:pPr>
              <w:rPr>
                <w:rFonts w:ascii="GHEA Grapalat" w:hAnsi="GHEA Grapalat"/>
              </w:rPr>
            </w:pPr>
            <w:r w:rsidRPr="000E34E3">
              <w:rPr>
                <w:rFonts w:ascii="GHEA Grapalat" w:hAnsi="GHEA Grapalat"/>
                <w:sz w:val="20"/>
                <w:szCs w:val="20"/>
              </w:rPr>
              <w:t>Куриная грудка</w:t>
            </w:r>
          </w:p>
        </w:tc>
      </w:tr>
      <w:tr w:rsidR="00885E63" w:rsidRPr="009044F1" w14:paraId="57803151" w14:textId="77777777" w:rsidTr="00674610">
        <w:trPr>
          <w:jc w:val="center"/>
        </w:trPr>
        <w:tc>
          <w:tcPr>
            <w:tcW w:w="1530" w:type="dxa"/>
            <w:vAlign w:val="center"/>
          </w:tcPr>
          <w:p w14:paraId="534DEAB2" w14:textId="0561DF99"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11</w:t>
            </w:r>
          </w:p>
        </w:tc>
        <w:tc>
          <w:tcPr>
            <w:tcW w:w="1246" w:type="dxa"/>
            <w:vAlign w:val="bottom"/>
          </w:tcPr>
          <w:p w14:paraId="6F318F3E" w14:textId="333D20D9"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479740</w:t>
            </w:r>
          </w:p>
        </w:tc>
        <w:tc>
          <w:tcPr>
            <w:tcW w:w="6458" w:type="dxa"/>
          </w:tcPr>
          <w:p w14:paraId="5B5142E5" w14:textId="2D2A1526" w:rsidR="00885E63" w:rsidRPr="000E34E3" w:rsidRDefault="00885E63" w:rsidP="00885E63">
            <w:pPr>
              <w:rPr>
                <w:rFonts w:ascii="GHEA Grapalat" w:hAnsi="GHEA Grapalat"/>
              </w:rPr>
            </w:pPr>
            <w:r w:rsidRPr="000E34E3">
              <w:rPr>
                <w:rFonts w:ascii="GHEA Grapalat" w:hAnsi="GHEA Grapalat"/>
                <w:sz w:val="20"/>
                <w:szCs w:val="20"/>
              </w:rPr>
              <w:t>Хлеб</w:t>
            </w:r>
          </w:p>
        </w:tc>
      </w:tr>
      <w:tr w:rsidR="00885E63" w:rsidRPr="009044F1" w14:paraId="42E59A9D" w14:textId="77777777" w:rsidTr="00674610">
        <w:trPr>
          <w:jc w:val="center"/>
        </w:trPr>
        <w:tc>
          <w:tcPr>
            <w:tcW w:w="1530" w:type="dxa"/>
            <w:vAlign w:val="center"/>
          </w:tcPr>
          <w:p w14:paraId="6BF0E05E" w14:textId="16CBAFD3"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12</w:t>
            </w:r>
          </w:p>
        </w:tc>
        <w:tc>
          <w:tcPr>
            <w:tcW w:w="1246" w:type="dxa"/>
            <w:vAlign w:val="bottom"/>
          </w:tcPr>
          <w:p w14:paraId="12DC5E3A" w14:textId="4B220065"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103400</w:t>
            </w:r>
          </w:p>
        </w:tc>
        <w:tc>
          <w:tcPr>
            <w:tcW w:w="6458" w:type="dxa"/>
          </w:tcPr>
          <w:p w14:paraId="2B179616" w14:textId="427A198A" w:rsidR="00885E63" w:rsidRPr="000E34E3" w:rsidRDefault="00885E63" w:rsidP="00885E63">
            <w:pPr>
              <w:rPr>
                <w:rFonts w:ascii="GHEA Grapalat" w:hAnsi="GHEA Grapalat"/>
              </w:rPr>
            </w:pPr>
            <w:r w:rsidRPr="000E34E3">
              <w:rPr>
                <w:rFonts w:ascii="GHEA Grapalat" w:hAnsi="GHEA Grapalat"/>
                <w:sz w:val="20"/>
                <w:szCs w:val="20"/>
              </w:rPr>
              <w:t>Гречка</w:t>
            </w:r>
          </w:p>
        </w:tc>
      </w:tr>
      <w:tr w:rsidR="00885E63" w:rsidRPr="009044F1" w14:paraId="509807F2" w14:textId="77777777" w:rsidTr="00674610">
        <w:trPr>
          <w:jc w:val="center"/>
        </w:trPr>
        <w:tc>
          <w:tcPr>
            <w:tcW w:w="1530" w:type="dxa"/>
            <w:vAlign w:val="center"/>
          </w:tcPr>
          <w:p w14:paraId="7D6963F4" w14:textId="1F24F0D2"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13</w:t>
            </w:r>
          </w:p>
        </w:tc>
        <w:tc>
          <w:tcPr>
            <w:tcW w:w="1246" w:type="dxa"/>
            <w:vAlign w:val="bottom"/>
          </w:tcPr>
          <w:p w14:paraId="4F2C8F8F" w14:textId="7275FB2E"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244530</w:t>
            </w:r>
          </w:p>
        </w:tc>
        <w:tc>
          <w:tcPr>
            <w:tcW w:w="6458" w:type="dxa"/>
          </w:tcPr>
          <w:p w14:paraId="7B8C4DF7" w14:textId="61328897" w:rsidR="00885E63" w:rsidRPr="000E34E3" w:rsidRDefault="00885E63" w:rsidP="00885E63">
            <w:pPr>
              <w:rPr>
                <w:rFonts w:ascii="GHEA Grapalat" w:hAnsi="GHEA Grapalat"/>
              </w:rPr>
            </w:pPr>
            <w:r w:rsidRPr="000E34E3">
              <w:rPr>
                <w:rFonts w:ascii="GHEA Grapalat" w:hAnsi="GHEA Grapalat"/>
                <w:sz w:val="20"/>
                <w:szCs w:val="20"/>
              </w:rPr>
              <w:t>Яйца</w:t>
            </w:r>
          </w:p>
        </w:tc>
      </w:tr>
      <w:tr w:rsidR="00885E63" w:rsidRPr="009044F1" w14:paraId="65880235" w14:textId="77777777" w:rsidTr="00674610">
        <w:trPr>
          <w:jc w:val="center"/>
        </w:trPr>
        <w:tc>
          <w:tcPr>
            <w:tcW w:w="1530" w:type="dxa"/>
            <w:vAlign w:val="center"/>
          </w:tcPr>
          <w:p w14:paraId="7375BBA2" w14:textId="6737607C"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14</w:t>
            </w:r>
          </w:p>
        </w:tc>
        <w:tc>
          <w:tcPr>
            <w:tcW w:w="1246" w:type="dxa"/>
            <w:vAlign w:val="bottom"/>
          </w:tcPr>
          <w:p w14:paraId="06AC2533" w14:textId="33320168"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70380</w:t>
            </w:r>
          </w:p>
        </w:tc>
        <w:tc>
          <w:tcPr>
            <w:tcW w:w="6458" w:type="dxa"/>
          </w:tcPr>
          <w:p w14:paraId="151BC602" w14:textId="6AAEF14E" w:rsidR="00885E63" w:rsidRPr="000E34E3" w:rsidRDefault="00885E63" w:rsidP="00885E63">
            <w:pPr>
              <w:rPr>
                <w:rFonts w:ascii="GHEA Grapalat" w:hAnsi="GHEA Grapalat"/>
              </w:rPr>
            </w:pPr>
            <w:r w:rsidRPr="000E34E3">
              <w:rPr>
                <w:rFonts w:ascii="GHEA Grapalat" w:hAnsi="GHEA Grapalat"/>
                <w:sz w:val="20"/>
                <w:szCs w:val="20"/>
              </w:rPr>
              <w:t>Макароны</w:t>
            </w:r>
          </w:p>
        </w:tc>
      </w:tr>
      <w:tr w:rsidR="00885E63" w:rsidRPr="009044F1" w14:paraId="5F6552AC" w14:textId="77777777" w:rsidTr="00674610">
        <w:trPr>
          <w:jc w:val="center"/>
        </w:trPr>
        <w:tc>
          <w:tcPr>
            <w:tcW w:w="1530" w:type="dxa"/>
            <w:vAlign w:val="center"/>
          </w:tcPr>
          <w:p w14:paraId="2DC99009" w14:textId="527D57BA"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15</w:t>
            </w:r>
          </w:p>
        </w:tc>
        <w:tc>
          <w:tcPr>
            <w:tcW w:w="1246" w:type="dxa"/>
            <w:vAlign w:val="bottom"/>
          </w:tcPr>
          <w:p w14:paraId="28A76883" w14:textId="206CC9A0"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39480</w:t>
            </w:r>
          </w:p>
        </w:tc>
        <w:tc>
          <w:tcPr>
            <w:tcW w:w="6458" w:type="dxa"/>
          </w:tcPr>
          <w:p w14:paraId="396128C1" w14:textId="546C1F1E" w:rsidR="00885E63" w:rsidRPr="000E34E3" w:rsidRDefault="00885E63" w:rsidP="00885E63">
            <w:pPr>
              <w:rPr>
                <w:rFonts w:ascii="GHEA Grapalat" w:hAnsi="GHEA Grapalat"/>
              </w:rPr>
            </w:pPr>
            <w:r w:rsidRPr="000E34E3">
              <w:rPr>
                <w:rFonts w:ascii="GHEA Grapalat" w:hAnsi="GHEA Grapalat"/>
                <w:sz w:val="20"/>
                <w:szCs w:val="20"/>
              </w:rPr>
              <w:t>Горох</w:t>
            </w:r>
          </w:p>
        </w:tc>
      </w:tr>
      <w:tr w:rsidR="00885E63" w:rsidRPr="009044F1" w14:paraId="772C4C72" w14:textId="77777777" w:rsidTr="00674610">
        <w:trPr>
          <w:jc w:val="center"/>
        </w:trPr>
        <w:tc>
          <w:tcPr>
            <w:tcW w:w="1530" w:type="dxa"/>
            <w:vAlign w:val="center"/>
          </w:tcPr>
          <w:p w14:paraId="7E7B1F25" w14:textId="2D9B5CE1"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16</w:t>
            </w:r>
          </w:p>
        </w:tc>
        <w:tc>
          <w:tcPr>
            <w:tcW w:w="1246" w:type="dxa"/>
            <w:vAlign w:val="bottom"/>
          </w:tcPr>
          <w:p w14:paraId="5466C700" w14:textId="087FC69C"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70500</w:t>
            </w:r>
          </w:p>
        </w:tc>
        <w:tc>
          <w:tcPr>
            <w:tcW w:w="6458" w:type="dxa"/>
          </w:tcPr>
          <w:p w14:paraId="05ED2EE2" w14:textId="52F29D4F" w:rsidR="00885E63" w:rsidRPr="000E34E3" w:rsidRDefault="00885E63" w:rsidP="00885E63">
            <w:pPr>
              <w:rPr>
                <w:rFonts w:ascii="GHEA Grapalat" w:hAnsi="GHEA Grapalat"/>
              </w:rPr>
            </w:pPr>
            <w:r w:rsidRPr="000E34E3">
              <w:rPr>
                <w:rFonts w:ascii="GHEA Grapalat" w:hAnsi="GHEA Grapalat"/>
                <w:sz w:val="20"/>
                <w:szCs w:val="20"/>
              </w:rPr>
              <w:t>Чечевица</w:t>
            </w:r>
          </w:p>
        </w:tc>
      </w:tr>
      <w:tr w:rsidR="00885E63" w:rsidRPr="009044F1" w14:paraId="75E74345" w14:textId="77777777" w:rsidTr="00674610">
        <w:trPr>
          <w:jc w:val="center"/>
        </w:trPr>
        <w:tc>
          <w:tcPr>
            <w:tcW w:w="1530" w:type="dxa"/>
            <w:vAlign w:val="center"/>
          </w:tcPr>
          <w:p w14:paraId="797DA207" w14:textId="3C46E334"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17</w:t>
            </w:r>
          </w:p>
        </w:tc>
        <w:tc>
          <w:tcPr>
            <w:tcW w:w="1246" w:type="dxa"/>
            <w:vAlign w:val="bottom"/>
          </w:tcPr>
          <w:p w14:paraId="63BDE70B" w14:textId="28F30D17"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374000</w:t>
            </w:r>
          </w:p>
        </w:tc>
        <w:tc>
          <w:tcPr>
            <w:tcW w:w="6458" w:type="dxa"/>
          </w:tcPr>
          <w:p w14:paraId="07557E9F" w14:textId="4089D09E" w:rsidR="00885E63" w:rsidRPr="000E34E3" w:rsidRDefault="00885E63" w:rsidP="00885E63">
            <w:pPr>
              <w:rPr>
                <w:rFonts w:ascii="GHEA Grapalat" w:hAnsi="GHEA Grapalat"/>
              </w:rPr>
            </w:pPr>
            <w:r w:rsidRPr="000E34E3">
              <w:rPr>
                <w:rFonts w:ascii="GHEA Grapalat" w:hAnsi="GHEA Grapalat"/>
                <w:sz w:val="20"/>
                <w:szCs w:val="20"/>
              </w:rPr>
              <w:t>Сыр</w:t>
            </w:r>
          </w:p>
        </w:tc>
      </w:tr>
      <w:tr w:rsidR="00885E63" w:rsidRPr="009044F1" w14:paraId="6D146E4F" w14:textId="77777777" w:rsidTr="00674610">
        <w:trPr>
          <w:jc w:val="center"/>
        </w:trPr>
        <w:tc>
          <w:tcPr>
            <w:tcW w:w="1530" w:type="dxa"/>
            <w:vAlign w:val="center"/>
          </w:tcPr>
          <w:p w14:paraId="440CA008" w14:textId="068715F7"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18</w:t>
            </w:r>
          </w:p>
        </w:tc>
        <w:tc>
          <w:tcPr>
            <w:tcW w:w="1246" w:type="dxa"/>
            <w:vAlign w:val="bottom"/>
          </w:tcPr>
          <w:p w14:paraId="33643763" w14:textId="0F49EA99"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62150</w:t>
            </w:r>
          </w:p>
        </w:tc>
        <w:tc>
          <w:tcPr>
            <w:tcW w:w="6458" w:type="dxa"/>
          </w:tcPr>
          <w:p w14:paraId="26AD9AB2" w14:textId="02150CFA" w:rsidR="00885E63" w:rsidRPr="000E34E3" w:rsidRDefault="00885E63" w:rsidP="00885E63">
            <w:pPr>
              <w:rPr>
                <w:rFonts w:ascii="GHEA Grapalat" w:hAnsi="GHEA Grapalat"/>
              </w:rPr>
            </w:pPr>
            <w:proofErr w:type="spellStart"/>
            <w:r w:rsidRPr="000E34E3">
              <w:rPr>
                <w:rFonts w:ascii="GHEA Grapalat" w:hAnsi="GHEA Grapalat"/>
                <w:sz w:val="20"/>
                <w:szCs w:val="20"/>
              </w:rPr>
              <w:t>Мацон</w:t>
            </w:r>
            <w:proofErr w:type="spellEnd"/>
          </w:p>
        </w:tc>
      </w:tr>
      <w:tr w:rsidR="00885E63" w:rsidRPr="009044F1" w14:paraId="2A4100C3" w14:textId="77777777" w:rsidTr="00674610">
        <w:trPr>
          <w:jc w:val="center"/>
        </w:trPr>
        <w:tc>
          <w:tcPr>
            <w:tcW w:w="1530" w:type="dxa"/>
            <w:vAlign w:val="center"/>
          </w:tcPr>
          <w:p w14:paraId="43D8D020" w14:textId="07625091" w:rsidR="00885E63" w:rsidRPr="003870FE" w:rsidRDefault="00885E63" w:rsidP="00885E63">
            <w:pPr>
              <w:pStyle w:val="23"/>
              <w:widowControl w:val="0"/>
              <w:spacing w:line="240" w:lineRule="auto"/>
              <w:ind w:firstLine="0"/>
              <w:jc w:val="center"/>
              <w:rPr>
                <w:rFonts w:ascii="GHEA Grapalat" w:hAnsi="GHEA Grapalat"/>
                <w:lang w:val="hy-AM"/>
              </w:rPr>
            </w:pPr>
            <w:r w:rsidRPr="003870FE">
              <w:rPr>
                <w:rFonts w:ascii="GHEA Grapalat" w:hAnsi="GHEA Grapalat"/>
                <w:lang w:val="hy-AM"/>
              </w:rPr>
              <w:t>19</w:t>
            </w:r>
          </w:p>
        </w:tc>
        <w:tc>
          <w:tcPr>
            <w:tcW w:w="1246" w:type="dxa"/>
            <w:vAlign w:val="bottom"/>
          </w:tcPr>
          <w:p w14:paraId="6FB5262D" w14:textId="21B9AEC0" w:rsidR="00885E63" w:rsidRPr="000E34E3" w:rsidRDefault="00885E63" w:rsidP="00885E63">
            <w:pPr>
              <w:jc w:val="center"/>
              <w:rPr>
                <w:rFonts w:ascii="GHEA Grapalat" w:hAnsi="GHEA Grapalat" w:cs="Calibri"/>
              </w:rPr>
            </w:pPr>
            <w:r w:rsidRPr="000E34E3">
              <w:rPr>
                <w:rFonts w:ascii="GHEA Grapalat" w:hAnsi="GHEA Grapalat" w:cs="Calibri"/>
                <w:color w:val="000000"/>
                <w:sz w:val="22"/>
                <w:szCs w:val="22"/>
              </w:rPr>
              <w:t>16100</w:t>
            </w:r>
          </w:p>
        </w:tc>
        <w:tc>
          <w:tcPr>
            <w:tcW w:w="6458" w:type="dxa"/>
          </w:tcPr>
          <w:p w14:paraId="1386824A" w14:textId="4E2DFF7E" w:rsidR="00885E63" w:rsidRPr="000E34E3" w:rsidRDefault="000E34E3" w:rsidP="00885E63">
            <w:pPr>
              <w:rPr>
                <w:rFonts w:ascii="GHEA Grapalat" w:hAnsi="GHEA Grapalat"/>
              </w:rPr>
            </w:pPr>
            <w:r w:rsidRPr="000E34E3">
              <w:rPr>
                <w:rFonts w:ascii="GHEA Grapalat" w:hAnsi="GHEA Grapalat"/>
              </w:rPr>
              <w:t>томатная паста</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w:t>
      </w:r>
      <w:r w:rsidR="005A221E" w:rsidRPr="000B29DC">
        <w:rPr>
          <w:rFonts w:ascii="GHEA Grapalat" w:hAnsi="GHEA Grapalat"/>
        </w:rPr>
        <w:lastRenderedPageBreak/>
        <w:t>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9044F1">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lastRenderedPageBreak/>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209E07D8"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85C98">
        <w:rPr>
          <w:rFonts w:ascii="GHEA Grapalat" w:hAnsi="GHEA Grapalat"/>
          <w:sz w:val="24"/>
          <w:szCs w:val="24"/>
        </w:rPr>
        <w:t xml:space="preserve">Г. Гюмри </w:t>
      </w:r>
      <w:r w:rsidR="00C82B6D">
        <w:rPr>
          <w:rFonts w:ascii="GHEA Grapalat" w:hAnsi="GHEA Grapalat"/>
          <w:sz w:val="24"/>
          <w:szCs w:val="24"/>
        </w:rPr>
        <w:t xml:space="preserve">Ул. </w:t>
      </w:r>
      <w:proofErr w:type="spellStart"/>
      <w:r w:rsidR="00C82B6D">
        <w:rPr>
          <w:rFonts w:ascii="GHEA Grapalat" w:hAnsi="GHEA Grapalat"/>
          <w:sz w:val="24"/>
          <w:szCs w:val="24"/>
        </w:rPr>
        <w:t>Ереванян</w:t>
      </w:r>
      <w:proofErr w:type="spellEnd"/>
      <w:r w:rsidR="00C82B6D">
        <w:rPr>
          <w:rFonts w:ascii="GHEA Grapalat" w:hAnsi="GHEA Grapalat"/>
          <w:sz w:val="24"/>
          <w:szCs w:val="24"/>
        </w:rPr>
        <w:t xml:space="preserve"> шоссе, здания 91</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4577E0">
        <w:rPr>
          <w:rFonts w:ascii="GHEA Grapalat" w:hAnsi="GHEA Grapalat"/>
          <w:sz w:val="24"/>
          <w:szCs w:val="24"/>
        </w:rPr>
        <w:t>1</w:t>
      </w:r>
      <w:r w:rsidRPr="009C7E37">
        <w:rPr>
          <w:rFonts w:ascii="GHEA Grapalat" w:hAnsi="GHEA Grapalat"/>
          <w:sz w:val="24"/>
          <w:szCs w:val="24"/>
        </w:rPr>
        <w:t>:</w:t>
      </w:r>
      <w:r w:rsidR="004577E0">
        <w:rPr>
          <w:rFonts w:ascii="GHEA Grapalat" w:hAnsi="GHEA Grapalat"/>
          <w:sz w:val="24"/>
          <w:szCs w:val="24"/>
        </w:rPr>
        <w:t>0</w:t>
      </w:r>
      <w:r w:rsidRPr="009C7E37">
        <w:rPr>
          <w:rFonts w:ascii="GHEA Grapalat" w:hAnsi="GHEA Grapalat"/>
          <w:sz w:val="24"/>
          <w:szCs w:val="24"/>
        </w:rPr>
        <w:t>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1A4EFCD6"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9D6EB1">
        <w:rPr>
          <w:rFonts w:ascii="GHEA Grapalat" w:hAnsi="GHEA Grapalat"/>
          <w:sz w:val="24"/>
          <w:szCs w:val="24"/>
          <w:lang w:val="hy-AM"/>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lastRenderedPageBreak/>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w:t>
      </w:r>
      <w:r w:rsidRPr="009775E8">
        <w:rPr>
          <w:rFonts w:ascii="GHEA Grapalat" w:hAnsi="GHEA Grapalat"/>
          <w:sz w:val="24"/>
          <w:szCs w:val="24"/>
        </w:rPr>
        <w:lastRenderedPageBreak/>
        <w:t xml:space="preserve">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6A649A"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52468C" w:rsidRPr="00AA7DF7">
        <w:rPr>
          <w:rFonts w:ascii="GHEA Grapalat" w:hAnsi="GHEA Grapalat"/>
        </w:rPr>
        <w:lastRenderedPageBreak/>
        <w:t xml:space="preserve">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4A35A020"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961584" w:rsidRPr="00961584">
        <w:rPr>
          <w:rFonts w:ascii="GHEA Grapalat" w:hAnsi="GHEA Grapalat"/>
          <w:b/>
          <w:bCs/>
          <w:u w:val="single"/>
          <w:lang w:val="hy-AM"/>
        </w:rPr>
        <w:t>1</w:t>
      </w:r>
      <w:r w:rsidRPr="00961584">
        <w:rPr>
          <w:rFonts w:ascii="GHEA Grapalat" w:hAnsi="GHEA Grapalat"/>
          <w:b/>
          <w:bCs/>
          <w:u w:val="single"/>
        </w:rPr>
        <w:t>_</w:t>
      </w:r>
      <w:r w:rsidRPr="002658C9">
        <w:rPr>
          <w:rFonts w:ascii="GHEA Grapalat" w:hAnsi="GHEA Grapalat"/>
        </w:rPr>
        <w:t>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7C1B1201"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9D6EB1">
        <w:rPr>
          <w:rFonts w:ascii="GHEA Grapalat" w:hAnsi="GHEA Grapalat"/>
          <w:b/>
          <w:sz w:val="24"/>
          <w:szCs w:val="24"/>
        </w:rPr>
        <w:t>G28HD-GH-APDZB-26/01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3F7FCC2F"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9D6EB1">
        <w:rPr>
          <w:rFonts w:ascii="GHEA Grapalat" w:hAnsi="GHEA Grapalat"/>
        </w:rPr>
        <w:t>G28HD-GH-APDZB-26/01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4BAE1FC7"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9D6EB1">
        <w:rPr>
          <w:rFonts w:ascii="GHEA Grapalat" w:hAnsi="GHEA Grapalat"/>
        </w:rPr>
        <w:t>G28HD-GH-APDZB-26/01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699C928C"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9D6EB1">
        <w:rPr>
          <w:rFonts w:ascii="GHEA Grapalat" w:hAnsi="GHEA Grapalat"/>
        </w:rPr>
        <w:t>G28HD-GH-APDZB-26/01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6F4BB78E"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D6EB1">
        <w:rPr>
          <w:rFonts w:ascii="GHEA Grapalat" w:hAnsi="GHEA Grapalat"/>
          <w:b/>
          <w:sz w:val="24"/>
          <w:szCs w:val="24"/>
        </w:rPr>
        <w:t>G28HD-GH-APDZB-26/01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5F3ACB2E"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D6EB1">
        <w:rPr>
          <w:rFonts w:ascii="GHEA Grapalat" w:hAnsi="GHEA Grapalat"/>
        </w:rPr>
        <w:t>G28HD-GH-APDZB-26/01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02DAACC4"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9D6EB1">
        <w:rPr>
          <w:rFonts w:ascii="GHEA Grapalat" w:hAnsi="GHEA Grapalat"/>
          <w:b/>
          <w:sz w:val="24"/>
          <w:szCs w:val="24"/>
        </w:rPr>
        <w:t>G28HD-GH-APDZB-26/01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E8718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E8718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E8718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E87188"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E87188"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E8718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3D355EF4"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D6EB1">
        <w:rPr>
          <w:rFonts w:ascii="GHEA Grapalat" w:hAnsi="GHEA Grapalat"/>
          <w:b/>
          <w:sz w:val="24"/>
          <w:szCs w:val="24"/>
        </w:rPr>
        <w:t>G28HD-GH-APDZB-26/01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6592191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9D6EB1">
        <w:rPr>
          <w:rFonts w:ascii="GHEA Grapalat" w:hAnsi="GHEA Grapalat"/>
          <w:spacing w:val="-6"/>
        </w:rPr>
        <w:t>G28HD-GH-APDZB-26/01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23327622"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9D6EB1">
        <w:rPr>
          <w:rFonts w:ascii="GHEA Grapalat" w:hAnsi="GHEA Grapalat"/>
          <w:i/>
          <w:sz w:val="22"/>
          <w:szCs w:val="22"/>
        </w:rPr>
        <w:t>G28HD-GH-APDZB-26/01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05A9B75A"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9D6EB1">
        <w:rPr>
          <w:rFonts w:ascii="GHEA Grapalat" w:hAnsi="GHEA Grapalat"/>
          <w:i/>
        </w:rPr>
        <w:t>G28HD-GH-APDZB-26/01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12AA4EFC"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9D6EB1">
        <w:rPr>
          <w:rFonts w:ascii="GHEA Grapalat" w:hAnsi="GHEA Grapalat"/>
          <w:b/>
          <w:sz w:val="24"/>
          <w:szCs w:val="24"/>
        </w:rPr>
        <w:t>G28HD-GH-APDZB-26/01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69F1CA60"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w:t>
      </w:r>
      <w:r w:rsidR="005E0DC1">
        <w:rPr>
          <w:rFonts w:ascii="GHEA Grapalat" w:hAnsi="GHEA Grapalat"/>
          <w:lang w:val="hy-AM"/>
        </w:rPr>
        <w:t>1</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67CFE08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w:t>
      </w:r>
      <w:r w:rsidR="005E0DC1">
        <w:rPr>
          <w:rFonts w:ascii="GHEA Grapalat" w:hAnsi="GHEA Grapalat"/>
          <w:lang w:val="hy-AM"/>
        </w:rPr>
        <w:t>1</w:t>
      </w:r>
      <w:r w:rsidRPr="00B138F3">
        <w:rPr>
          <w:rFonts w:ascii="GHEA Grapalat" w:hAnsi="GHEA Grapalat"/>
        </w:rPr>
        <w:t>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5"/>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 xml:space="preserve">Каждый случай изменения договора под воздействием не зависящих от </w:t>
      </w:r>
      <w:r w:rsidRPr="00B138F3">
        <w:rPr>
          <w:rFonts w:ascii="GHEA Grapalat" w:hAnsi="GHEA Grapalat"/>
        </w:rPr>
        <w:lastRenderedPageBreak/>
        <w:t>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6"/>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7"/>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w:t>
      </w:r>
      <w:r>
        <w:rPr>
          <w:rFonts w:ascii="GHEA Grapalat" w:hAnsi="GHEA Grapalat"/>
        </w:rPr>
        <w:lastRenderedPageBreak/>
        <w:t>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4"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8"/>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1158"/>
        <w:gridCol w:w="947"/>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9"/>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386738">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0"/>
              <w:t>***</w:t>
            </w:r>
          </w:p>
        </w:tc>
      </w:tr>
      <w:tr w:rsidR="00863693" w:rsidRPr="00B138F3" w14:paraId="6933902C" w14:textId="77777777" w:rsidTr="00E17E39">
        <w:trPr>
          <w:trHeight w:val="246"/>
          <w:jc w:val="center"/>
        </w:trPr>
        <w:tc>
          <w:tcPr>
            <w:tcW w:w="1242" w:type="dxa"/>
            <w:vAlign w:val="center"/>
          </w:tcPr>
          <w:p w14:paraId="1A9C9ECB" w14:textId="44D68B58" w:rsidR="00863693" w:rsidRPr="00544B02" w:rsidRDefault="00863693" w:rsidP="00863693">
            <w:pPr>
              <w:widowControl w:val="0"/>
              <w:jc w:val="center"/>
              <w:rPr>
                <w:rFonts w:ascii="GHEA Grapalat" w:hAnsi="GHEA Grapalat"/>
                <w:sz w:val="20"/>
                <w:szCs w:val="20"/>
                <w:lang w:val="hy-AM"/>
              </w:rPr>
            </w:pPr>
            <w:r w:rsidRPr="00544B02">
              <w:rPr>
                <w:rFonts w:ascii="GHEA Grapalat" w:hAnsi="GHEA Grapalat"/>
                <w:sz w:val="20"/>
                <w:szCs w:val="20"/>
                <w:lang w:val="hy-AM"/>
              </w:rPr>
              <w:t>1</w:t>
            </w:r>
          </w:p>
        </w:tc>
        <w:tc>
          <w:tcPr>
            <w:tcW w:w="2715" w:type="dxa"/>
            <w:vAlign w:val="center"/>
          </w:tcPr>
          <w:p w14:paraId="05848D9E" w14:textId="75AC88BB" w:rsidR="00863693" w:rsidRPr="00544B02" w:rsidRDefault="00863693" w:rsidP="00863693">
            <w:pPr>
              <w:jc w:val="center"/>
              <w:rPr>
                <w:rFonts w:ascii="GHEA Grapalat" w:hAnsi="GHEA Grapalat"/>
                <w:sz w:val="20"/>
                <w:szCs w:val="20"/>
              </w:rPr>
            </w:pPr>
            <w:r w:rsidRPr="00544B02">
              <w:rPr>
                <w:rFonts w:ascii="GHEA Grapalat" w:hAnsi="GHEA Grapalat" w:cs="Calibri"/>
                <w:color w:val="000000"/>
                <w:sz w:val="20"/>
                <w:szCs w:val="20"/>
              </w:rPr>
              <w:t>15872400</w:t>
            </w:r>
          </w:p>
        </w:tc>
        <w:tc>
          <w:tcPr>
            <w:tcW w:w="1559" w:type="dxa"/>
            <w:vAlign w:val="center"/>
          </w:tcPr>
          <w:p w14:paraId="49399EE5" w14:textId="77065EFF" w:rsidR="00863693" w:rsidRPr="00544B02" w:rsidRDefault="00863693" w:rsidP="00863693">
            <w:pPr>
              <w:jc w:val="center"/>
              <w:rPr>
                <w:rFonts w:ascii="GHEA Grapalat" w:hAnsi="GHEA Grapalat"/>
                <w:sz w:val="20"/>
                <w:szCs w:val="20"/>
              </w:rPr>
            </w:pPr>
            <w:r w:rsidRPr="00544B02">
              <w:rPr>
                <w:rFonts w:ascii="GHEA Grapalat" w:hAnsi="GHEA Grapalat"/>
                <w:sz w:val="20"/>
                <w:szCs w:val="20"/>
              </w:rPr>
              <w:t>Соль</w:t>
            </w:r>
          </w:p>
        </w:tc>
        <w:tc>
          <w:tcPr>
            <w:tcW w:w="1187" w:type="dxa"/>
          </w:tcPr>
          <w:p w14:paraId="42918F62" w14:textId="2667A00D" w:rsidR="00863693" w:rsidRPr="00A71D81" w:rsidRDefault="00863693" w:rsidP="00863693">
            <w:pPr>
              <w:jc w:val="center"/>
              <w:rPr>
                <w:rFonts w:ascii="GHEA Grapalat" w:hAnsi="GHEA Grapalat"/>
                <w:sz w:val="20"/>
              </w:rPr>
            </w:pPr>
          </w:p>
        </w:tc>
        <w:tc>
          <w:tcPr>
            <w:tcW w:w="2205" w:type="dxa"/>
          </w:tcPr>
          <w:p w14:paraId="6536746C" w14:textId="4A776096" w:rsidR="00863693" w:rsidRPr="00DA19C1" w:rsidRDefault="00863693" w:rsidP="00863693">
            <w:pPr>
              <w:jc w:val="center"/>
              <w:rPr>
                <w:rFonts w:ascii="GHEA Grapalat" w:hAnsi="GHEA Grapalat"/>
                <w:sz w:val="20"/>
                <w:lang w:val="hy-AM"/>
              </w:rPr>
            </w:pPr>
            <w:r w:rsidRPr="008E32BE">
              <w:rPr>
                <w:rFonts w:ascii="GHEA Grapalat" w:hAnsi="GHEA Grapalat"/>
                <w:sz w:val="20"/>
              </w:rPr>
              <w:t xml:space="preserve">Соль пищевая: высший сорт, йодированная АСТ 239-2005, белый цвет, кристаллический сыпучий материал, наличие посторонних механических примесей не допускается, массовая доля влаги не более 0,1% для </w:t>
            </w:r>
            <w:r w:rsidRPr="008E32BE">
              <w:rPr>
                <w:rFonts w:ascii="GHEA Grapalat" w:hAnsi="GHEA Grapalat"/>
                <w:sz w:val="20"/>
              </w:rPr>
              <w:lastRenderedPageBreak/>
              <w:t>соли экстра и не более 0,7% для высшего сорта, упаковка: заводская, масса: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w:t>
            </w:r>
          </w:p>
        </w:tc>
        <w:tc>
          <w:tcPr>
            <w:tcW w:w="1085" w:type="dxa"/>
            <w:vAlign w:val="center"/>
          </w:tcPr>
          <w:p w14:paraId="751D3A8F" w14:textId="60C12F62" w:rsidR="00863693" w:rsidRPr="00804DC8" w:rsidRDefault="00863693" w:rsidP="00863693">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7D5C6C4B" w14:textId="77777777" w:rsidR="00863693" w:rsidRPr="006853F7" w:rsidRDefault="00863693" w:rsidP="00863693">
            <w:pPr>
              <w:jc w:val="center"/>
              <w:rPr>
                <w:rFonts w:ascii="GHEA Grapalat" w:hAnsi="GHEA Grapalat"/>
                <w:sz w:val="20"/>
                <w:szCs w:val="20"/>
              </w:rPr>
            </w:pPr>
          </w:p>
        </w:tc>
        <w:tc>
          <w:tcPr>
            <w:tcW w:w="1134" w:type="dxa"/>
            <w:vAlign w:val="center"/>
          </w:tcPr>
          <w:p w14:paraId="5DB36C42" w14:textId="77777777" w:rsidR="00863693" w:rsidRPr="006853F7" w:rsidRDefault="00863693" w:rsidP="00863693">
            <w:pPr>
              <w:jc w:val="center"/>
              <w:rPr>
                <w:rFonts w:ascii="GHEA Grapalat" w:hAnsi="GHEA Grapalat"/>
                <w:sz w:val="20"/>
                <w:szCs w:val="20"/>
              </w:rPr>
            </w:pPr>
          </w:p>
        </w:tc>
        <w:tc>
          <w:tcPr>
            <w:tcW w:w="850" w:type="dxa"/>
            <w:vAlign w:val="center"/>
          </w:tcPr>
          <w:p w14:paraId="474D1949" w14:textId="60FCCD1E" w:rsidR="00863693" w:rsidRPr="00FA5671" w:rsidRDefault="00863693" w:rsidP="00863693">
            <w:pPr>
              <w:jc w:val="center"/>
              <w:rPr>
                <w:rFonts w:ascii="GHEA Grapalat" w:hAnsi="GHEA Grapalat"/>
                <w:sz w:val="20"/>
                <w:szCs w:val="20"/>
              </w:rPr>
            </w:pPr>
            <w:r w:rsidRPr="00D1748A">
              <w:rPr>
                <w:rFonts w:ascii="GHEA Grapalat" w:hAnsi="GHEA Grapalat" w:cs="Arial"/>
                <w:color w:val="000000"/>
                <w:sz w:val="20"/>
                <w:szCs w:val="20"/>
              </w:rPr>
              <w:t>32</w:t>
            </w:r>
          </w:p>
        </w:tc>
        <w:tc>
          <w:tcPr>
            <w:tcW w:w="709" w:type="dxa"/>
            <w:vAlign w:val="center"/>
          </w:tcPr>
          <w:p w14:paraId="73CFE247" w14:textId="73470410" w:rsidR="00863693" w:rsidRDefault="00863693" w:rsidP="00863693">
            <w:pPr>
              <w:jc w:val="cente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0928B90E" w14:textId="77777777" w:rsidR="00863693" w:rsidRPr="00E21EA7" w:rsidRDefault="00863693" w:rsidP="00863693">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7A4FF9EA" w14:textId="045CADF1" w:rsidR="00863693" w:rsidRPr="00E21EA7" w:rsidRDefault="00863693" w:rsidP="00863693">
            <w:pPr>
              <w:jc w:val="center"/>
              <w:rPr>
                <w:rFonts w:ascii="GHEA Grapalat" w:hAnsi="GHEA Grapalat"/>
                <w:sz w:val="20"/>
              </w:rPr>
            </w:pPr>
            <w:r w:rsidRPr="00863693">
              <w:rPr>
                <w:rFonts w:ascii="GHEA Grapalat" w:hAnsi="GHEA Grapalat"/>
                <w:sz w:val="18"/>
                <w:szCs w:val="18"/>
              </w:rPr>
              <w:t xml:space="preserve">В случае выделения финансовых средств, после вступления в силу соглашения, заключаемого между </w:t>
            </w:r>
            <w:r w:rsidRPr="00863693">
              <w:rPr>
                <w:rFonts w:ascii="GHEA Grapalat" w:hAnsi="GHEA Grapalat"/>
                <w:sz w:val="18"/>
                <w:szCs w:val="18"/>
              </w:rPr>
              <w:lastRenderedPageBreak/>
              <w:t>сторонами, — до 25.05.2026.</w:t>
            </w:r>
          </w:p>
        </w:tc>
      </w:tr>
      <w:tr w:rsidR="00310FB1" w:rsidRPr="00B138F3" w14:paraId="6291E34E" w14:textId="77777777" w:rsidTr="00310FB1">
        <w:trPr>
          <w:trHeight w:val="246"/>
          <w:jc w:val="center"/>
        </w:trPr>
        <w:tc>
          <w:tcPr>
            <w:tcW w:w="1242" w:type="dxa"/>
            <w:vAlign w:val="center"/>
          </w:tcPr>
          <w:p w14:paraId="7A2EE616" w14:textId="376D17D4"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2</w:t>
            </w:r>
          </w:p>
        </w:tc>
        <w:tc>
          <w:tcPr>
            <w:tcW w:w="2715" w:type="dxa"/>
            <w:vAlign w:val="center"/>
          </w:tcPr>
          <w:p w14:paraId="743DCEBA" w14:textId="6F37FBF3"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15421100</w:t>
            </w:r>
          </w:p>
        </w:tc>
        <w:tc>
          <w:tcPr>
            <w:tcW w:w="1559" w:type="dxa"/>
            <w:vAlign w:val="center"/>
          </w:tcPr>
          <w:p w14:paraId="0230B5C7" w14:textId="51C9949C"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Масло подсолнечное рафинированное (фильтрованное)</w:t>
            </w:r>
          </w:p>
        </w:tc>
        <w:tc>
          <w:tcPr>
            <w:tcW w:w="1187" w:type="dxa"/>
          </w:tcPr>
          <w:p w14:paraId="21BA3EAE" w14:textId="7073D8DA" w:rsidR="00310FB1" w:rsidRPr="00A71D81" w:rsidRDefault="00310FB1" w:rsidP="00310FB1">
            <w:pPr>
              <w:jc w:val="center"/>
              <w:rPr>
                <w:rFonts w:ascii="GHEA Grapalat" w:hAnsi="GHEA Grapalat"/>
                <w:sz w:val="20"/>
              </w:rPr>
            </w:pPr>
          </w:p>
        </w:tc>
        <w:tc>
          <w:tcPr>
            <w:tcW w:w="2205" w:type="dxa"/>
          </w:tcPr>
          <w:p w14:paraId="01035336" w14:textId="3D56FDE9" w:rsidR="00310FB1" w:rsidRPr="00804DC8" w:rsidRDefault="00310FB1" w:rsidP="00310FB1">
            <w:pPr>
              <w:jc w:val="center"/>
              <w:rPr>
                <w:rFonts w:ascii="GHEA Grapalat" w:hAnsi="GHEA Grapalat"/>
                <w:sz w:val="20"/>
                <w:lang w:val="hy-AM"/>
              </w:rPr>
            </w:pPr>
            <w:r w:rsidRPr="008E32BE">
              <w:rPr>
                <w:rFonts w:ascii="GHEA Grapalat" w:hAnsi="GHEA Grapalat"/>
                <w:sz w:val="20"/>
              </w:rPr>
              <w:t xml:space="preserve">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w:t>
            </w:r>
            <w:r w:rsidRPr="008E32BE">
              <w:rPr>
                <w:rFonts w:ascii="GHEA Grapalat" w:hAnsi="GHEA Grapalat"/>
                <w:sz w:val="20"/>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4D57BA4C" w:rsidR="00310FB1" w:rsidRPr="00DA19C1" w:rsidRDefault="00310FB1" w:rsidP="00310FB1">
            <w:pPr>
              <w:jc w:val="center"/>
              <w:rPr>
                <w:rFonts w:ascii="GHEA Grapalat" w:hAnsi="GHEA Grapalat"/>
                <w:sz w:val="20"/>
                <w:szCs w:val="20"/>
              </w:rPr>
            </w:pPr>
            <w:r>
              <w:rPr>
                <w:rFonts w:ascii="GHEA Grapalat" w:hAnsi="GHEA Grapalat" w:cs="Arial"/>
                <w:sz w:val="20"/>
                <w:szCs w:val="20"/>
              </w:rPr>
              <w:lastRenderedPageBreak/>
              <w:t>литр</w:t>
            </w:r>
          </w:p>
        </w:tc>
        <w:tc>
          <w:tcPr>
            <w:tcW w:w="1559" w:type="dxa"/>
            <w:vAlign w:val="center"/>
          </w:tcPr>
          <w:p w14:paraId="35BA27D9" w14:textId="77777777" w:rsidR="00310FB1" w:rsidRPr="006853F7" w:rsidRDefault="00310FB1" w:rsidP="00310FB1">
            <w:pPr>
              <w:jc w:val="center"/>
              <w:rPr>
                <w:rFonts w:ascii="GHEA Grapalat" w:hAnsi="GHEA Grapalat"/>
                <w:sz w:val="20"/>
                <w:szCs w:val="20"/>
                <w:lang w:val="hy-AM"/>
              </w:rPr>
            </w:pPr>
          </w:p>
        </w:tc>
        <w:tc>
          <w:tcPr>
            <w:tcW w:w="1134" w:type="dxa"/>
            <w:vAlign w:val="center"/>
          </w:tcPr>
          <w:p w14:paraId="419784BA" w14:textId="77777777" w:rsidR="00310FB1" w:rsidRPr="006853F7" w:rsidRDefault="00310FB1" w:rsidP="00310FB1">
            <w:pPr>
              <w:jc w:val="center"/>
              <w:rPr>
                <w:rFonts w:ascii="GHEA Grapalat" w:hAnsi="GHEA Grapalat"/>
                <w:sz w:val="20"/>
                <w:szCs w:val="20"/>
                <w:lang w:val="hy-AM"/>
              </w:rPr>
            </w:pPr>
          </w:p>
        </w:tc>
        <w:tc>
          <w:tcPr>
            <w:tcW w:w="850" w:type="dxa"/>
            <w:vAlign w:val="center"/>
          </w:tcPr>
          <w:p w14:paraId="6CCBA5B0" w14:textId="5D55D9C1" w:rsidR="00310FB1" w:rsidRPr="00FA5671" w:rsidRDefault="00310FB1" w:rsidP="00310FB1">
            <w:pPr>
              <w:jc w:val="center"/>
              <w:rPr>
                <w:rFonts w:ascii="GHEA Grapalat" w:hAnsi="GHEA Grapalat"/>
                <w:sz w:val="20"/>
                <w:szCs w:val="20"/>
                <w:lang w:val="hy-AM"/>
              </w:rPr>
            </w:pPr>
            <w:r w:rsidRPr="00D1748A">
              <w:rPr>
                <w:rFonts w:ascii="GHEA Grapalat" w:hAnsi="GHEA Grapalat" w:cs="Arial"/>
                <w:color w:val="000000"/>
                <w:sz w:val="20"/>
                <w:szCs w:val="20"/>
              </w:rPr>
              <w:t>183</w:t>
            </w:r>
          </w:p>
        </w:tc>
        <w:tc>
          <w:tcPr>
            <w:tcW w:w="709" w:type="dxa"/>
            <w:vAlign w:val="center"/>
          </w:tcPr>
          <w:p w14:paraId="5BA05423" w14:textId="693EDA78" w:rsidR="00310FB1" w:rsidRDefault="00310FB1" w:rsidP="00310FB1">
            <w:pPr>
              <w:jc w:val="cente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30C89EA7" w14:textId="3A64C609" w:rsidR="00310FB1" w:rsidRPr="00E21EA7" w:rsidRDefault="00310FB1" w:rsidP="00310FB1">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1B7B41A4" w14:textId="05918FE8" w:rsidR="00310FB1" w:rsidRPr="00E21EA7" w:rsidRDefault="00310FB1" w:rsidP="00310FB1">
            <w:pPr>
              <w:jc w:val="center"/>
              <w:rPr>
                <w:rFonts w:ascii="GHEA Grapalat" w:hAnsi="GHEA Grapalat"/>
                <w:sz w:val="20"/>
              </w:rPr>
            </w:pPr>
            <w:r w:rsidRPr="00863693">
              <w:rPr>
                <w:rFonts w:ascii="GHEA Grapalat" w:hAnsi="GHEA Grapalat"/>
                <w:sz w:val="18"/>
                <w:szCs w:val="18"/>
              </w:rPr>
              <w:t xml:space="preserve">В случае выделения финансовых средств, после вступления в силу соглашения, заключаемого </w:t>
            </w:r>
            <w:r w:rsidRPr="00863693">
              <w:rPr>
                <w:rFonts w:ascii="GHEA Grapalat" w:hAnsi="GHEA Grapalat"/>
                <w:sz w:val="18"/>
                <w:szCs w:val="18"/>
              </w:rPr>
              <w:lastRenderedPageBreak/>
              <w:t>между сторонами, — до 25.05.2026.</w:t>
            </w:r>
          </w:p>
        </w:tc>
      </w:tr>
      <w:tr w:rsidR="00310FB1" w:rsidRPr="00B138F3" w14:paraId="7614FE9E" w14:textId="77777777" w:rsidTr="00310FB1">
        <w:trPr>
          <w:trHeight w:val="246"/>
          <w:jc w:val="center"/>
        </w:trPr>
        <w:tc>
          <w:tcPr>
            <w:tcW w:w="1242" w:type="dxa"/>
            <w:vAlign w:val="center"/>
          </w:tcPr>
          <w:p w14:paraId="11CA000E" w14:textId="4F4D0A89"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3</w:t>
            </w:r>
          </w:p>
        </w:tc>
        <w:tc>
          <w:tcPr>
            <w:tcW w:w="2715" w:type="dxa"/>
            <w:vAlign w:val="center"/>
          </w:tcPr>
          <w:p w14:paraId="0D70CEF6" w14:textId="599A11B2"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15614300</w:t>
            </w:r>
          </w:p>
        </w:tc>
        <w:tc>
          <w:tcPr>
            <w:tcW w:w="1559" w:type="dxa"/>
            <w:vAlign w:val="center"/>
          </w:tcPr>
          <w:p w14:paraId="3BC07DD9" w14:textId="06A5B109"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Рис</w:t>
            </w:r>
          </w:p>
        </w:tc>
        <w:tc>
          <w:tcPr>
            <w:tcW w:w="1187" w:type="dxa"/>
          </w:tcPr>
          <w:p w14:paraId="62A8B670" w14:textId="27532400" w:rsidR="00310FB1" w:rsidRPr="00A71D81" w:rsidRDefault="00310FB1" w:rsidP="00310FB1">
            <w:pPr>
              <w:jc w:val="center"/>
              <w:rPr>
                <w:rFonts w:ascii="GHEA Grapalat" w:hAnsi="GHEA Grapalat"/>
                <w:sz w:val="20"/>
              </w:rPr>
            </w:pPr>
          </w:p>
        </w:tc>
        <w:tc>
          <w:tcPr>
            <w:tcW w:w="2205" w:type="dxa"/>
          </w:tcPr>
          <w:p w14:paraId="7D6BC0E6" w14:textId="1D8551CE" w:rsidR="00310FB1" w:rsidRPr="00804DC8" w:rsidRDefault="00310FB1" w:rsidP="00310FB1">
            <w:pPr>
              <w:jc w:val="center"/>
              <w:rPr>
                <w:rFonts w:ascii="GHEA Grapalat" w:hAnsi="GHEA Grapalat"/>
                <w:sz w:val="20"/>
                <w:lang w:val="hy-AM"/>
              </w:rPr>
            </w:pPr>
            <w:proofErr w:type="gramStart"/>
            <w:r w:rsidRPr="008E32BE">
              <w:rPr>
                <w:rFonts w:ascii="GHEA Grapalat" w:hAnsi="GHEA Grapalat"/>
                <w:sz w:val="20"/>
              </w:rPr>
              <w:t>Рис</w:t>
            </w:r>
            <w:proofErr w:type="gramEnd"/>
            <w:r w:rsidRPr="008E32BE">
              <w:rPr>
                <w:rFonts w:ascii="GHEA Grapalat" w:hAnsi="GHEA Grapalat"/>
                <w:sz w:val="20"/>
              </w:rPr>
              <w:t xml:space="preserve"> шлифованный высшего или высшего сорта, </w:t>
            </w:r>
            <w:proofErr w:type="spellStart"/>
            <w:r w:rsidRPr="008E32BE">
              <w:rPr>
                <w:rFonts w:ascii="GHEA Grapalat" w:hAnsi="GHEA Grapalat"/>
                <w:sz w:val="20"/>
              </w:rPr>
              <w:t>непропаренный</w:t>
            </w:r>
            <w:proofErr w:type="spellEnd"/>
            <w:r w:rsidRPr="008E32BE">
              <w:rPr>
                <w:rFonts w:ascii="GHEA Grapalat" w:hAnsi="GHEA Grapalat"/>
                <w:sz w:val="20"/>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w:t>
            </w:r>
            <w:r w:rsidRPr="008E32BE">
              <w:rPr>
                <w:rFonts w:ascii="GHEA Grapalat" w:hAnsi="GHEA Grapalat"/>
                <w:sz w:val="20"/>
              </w:rPr>
              <w:lastRenderedPageBreak/>
              <w:t>маркировке и упаковке согласно статье 9 Закона Республики Армения «О безопасности пищевых продуктов» и Таможенного кодекса N 021/2011 и 022/2011.</w:t>
            </w:r>
          </w:p>
        </w:tc>
        <w:tc>
          <w:tcPr>
            <w:tcW w:w="1085" w:type="dxa"/>
            <w:vAlign w:val="center"/>
          </w:tcPr>
          <w:p w14:paraId="29D42C12" w14:textId="1EA013C5" w:rsidR="00310FB1" w:rsidRPr="00804DC8" w:rsidRDefault="00310FB1" w:rsidP="00310FB1">
            <w:pPr>
              <w:jc w:val="center"/>
              <w:rPr>
                <w:rFonts w:ascii="GHEA Grapalat" w:hAnsi="GHEA Grapalat"/>
                <w:sz w:val="20"/>
                <w:szCs w:val="20"/>
                <w:lang w:val="hy-AM"/>
              </w:rPr>
            </w:pPr>
            <w:r>
              <w:rPr>
                <w:rFonts w:ascii="GHEA Grapalat" w:hAnsi="GHEA Grapalat" w:cs="Arial"/>
                <w:sz w:val="20"/>
                <w:szCs w:val="20"/>
              </w:rPr>
              <w:lastRenderedPageBreak/>
              <w:t>кг</w:t>
            </w:r>
          </w:p>
        </w:tc>
        <w:tc>
          <w:tcPr>
            <w:tcW w:w="1559" w:type="dxa"/>
            <w:vAlign w:val="center"/>
          </w:tcPr>
          <w:p w14:paraId="4BAB7366" w14:textId="77777777" w:rsidR="00310FB1" w:rsidRPr="006853F7" w:rsidRDefault="00310FB1" w:rsidP="00310FB1">
            <w:pPr>
              <w:jc w:val="center"/>
              <w:rPr>
                <w:rFonts w:ascii="GHEA Grapalat" w:hAnsi="GHEA Grapalat"/>
                <w:sz w:val="20"/>
                <w:szCs w:val="20"/>
                <w:lang w:val="hy-AM"/>
              </w:rPr>
            </w:pPr>
          </w:p>
        </w:tc>
        <w:tc>
          <w:tcPr>
            <w:tcW w:w="1134" w:type="dxa"/>
            <w:vAlign w:val="center"/>
          </w:tcPr>
          <w:p w14:paraId="0B76E720" w14:textId="77777777" w:rsidR="00310FB1" w:rsidRPr="006853F7" w:rsidRDefault="00310FB1" w:rsidP="00310FB1">
            <w:pPr>
              <w:jc w:val="center"/>
              <w:rPr>
                <w:rFonts w:ascii="GHEA Grapalat" w:hAnsi="GHEA Grapalat"/>
                <w:sz w:val="20"/>
                <w:szCs w:val="20"/>
                <w:lang w:val="hy-AM"/>
              </w:rPr>
            </w:pPr>
          </w:p>
        </w:tc>
        <w:tc>
          <w:tcPr>
            <w:tcW w:w="850" w:type="dxa"/>
            <w:vAlign w:val="center"/>
          </w:tcPr>
          <w:p w14:paraId="6B8D6CA5" w14:textId="418FA37F" w:rsidR="00310FB1" w:rsidRPr="00FA5671" w:rsidRDefault="00310FB1" w:rsidP="00310FB1">
            <w:pPr>
              <w:jc w:val="center"/>
              <w:rPr>
                <w:rFonts w:ascii="GHEA Grapalat" w:hAnsi="GHEA Grapalat"/>
                <w:sz w:val="20"/>
                <w:szCs w:val="20"/>
                <w:lang w:val="hy-AM"/>
              </w:rPr>
            </w:pPr>
            <w:r w:rsidRPr="00D1748A">
              <w:rPr>
                <w:rFonts w:ascii="GHEA Grapalat" w:hAnsi="GHEA Grapalat" w:cs="Arial"/>
                <w:color w:val="000000"/>
                <w:sz w:val="20"/>
                <w:szCs w:val="20"/>
              </w:rPr>
              <w:t>226</w:t>
            </w:r>
          </w:p>
        </w:tc>
        <w:tc>
          <w:tcPr>
            <w:tcW w:w="709" w:type="dxa"/>
            <w:vAlign w:val="center"/>
          </w:tcPr>
          <w:p w14:paraId="2B8DF4B9" w14:textId="0D72CBB6" w:rsidR="00310FB1" w:rsidRDefault="00310FB1" w:rsidP="00310FB1">
            <w:pPr>
              <w:jc w:val="cente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7FF21D91" w14:textId="2F1D68AC" w:rsidR="00310FB1" w:rsidRPr="00E21EA7" w:rsidRDefault="00310FB1" w:rsidP="00310FB1">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06654502" w14:textId="7D5605A0" w:rsidR="00310FB1" w:rsidRPr="00E21EA7" w:rsidRDefault="00310FB1" w:rsidP="00310FB1">
            <w:pPr>
              <w:jc w:val="center"/>
              <w:rPr>
                <w:rFonts w:ascii="GHEA Grapalat" w:hAnsi="GHEA Grapalat"/>
                <w:sz w:val="20"/>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7B8629E7" w14:textId="77777777" w:rsidTr="00310FB1">
        <w:trPr>
          <w:trHeight w:val="246"/>
          <w:jc w:val="center"/>
        </w:trPr>
        <w:tc>
          <w:tcPr>
            <w:tcW w:w="1242" w:type="dxa"/>
            <w:vAlign w:val="center"/>
          </w:tcPr>
          <w:p w14:paraId="1E78E9A3" w14:textId="26B8FED7"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4</w:t>
            </w:r>
          </w:p>
        </w:tc>
        <w:tc>
          <w:tcPr>
            <w:tcW w:w="2715" w:type="dxa"/>
            <w:vAlign w:val="center"/>
          </w:tcPr>
          <w:p w14:paraId="1FA7DDF8" w14:textId="22153FAB"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3221110</w:t>
            </w:r>
          </w:p>
        </w:tc>
        <w:tc>
          <w:tcPr>
            <w:tcW w:w="1559" w:type="dxa"/>
            <w:vAlign w:val="center"/>
          </w:tcPr>
          <w:p w14:paraId="05FB3F13" w14:textId="24385A7D"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Морковь</w:t>
            </w:r>
          </w:p>
        </w:tc>
        <w:tc>
          <w:tcPr>
            <w:tcW w:w="1187" w:type="dxa"/>
          </w:tcPr>
          <w:p w14:paraId="12AF766D" w14:textId="3B98D0C4" w:rsidR="00310FB1" w:rsidRPr="00A71D81" w:rsidRDefault="00310FB1" w:rsidP="00310FB1">
            <w:pPr>
              <w:jc w:val="center"/>
              <w:rPr>
                <w:rFonts w:ascii="GHEA Grapalat" w:hAnsi="GHEA Grapalat"/>
                <w:sz w:val="20"/>
              </w:rPr>
            </w:pPr>
          </w:p>
        </w:tc>
        <w:tc>
          <w:tcPr>
            <w:tcW w:w="2205" w:type="dxa"/>
          </w:tcPr>
          <w:p w14:paraId="705EE1C0" w14:textId="20F43F4F" w:rsidR="00310FB1" w:rsidRPr="00A71D81" w:rsidRDefault="00310FB1" w:rsidP="00310FB1">
            <w:pPr>
              <w:jc w:val="center"/>
              <w:rPr>
                <w:rFonts w:ascii="GHEA Grapalat" w:hAnsi="GHEA Grapalat"/>
                <w:sz w:val="20"/>
              </w:rPr>
            </w:pPr>
            <w:r w:rsidRPr="008E32BE">
              <w:rPr>
                <w:rFonts w:ascii="GHEA Grapalat" w:hAnsi="GHEA Grapalat"/>
                <w:sz w:val="20"/>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1085" w:type="dxa"/>
            <w:vAlign w:val="center"/>
          </w:tcPr>
          <w:p w14:paraId="03077EC3" w14:textId="552D81A1" w:rsidR="00310FB1" w:rsidRPr="00804DC8" w:rsidRDefault="00310FB1" w:rsidP="00310FB1">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5196A3A1" w14:textId="77777777" w:rsidR="00310FB1" w:rsidRPr="006853F7" w:rsidRDefault="00310FB1" w:rsidP="00310FB1">
            <w:pPr>
              <w:jc w:val="center"/>
              <w:rPr>
                <w:rFonts w:ascii="GHEA Grapalat" w:hAnsi="GHEA Grapalat"/>
                <w:sz w:val="20"/>
                <w:szCs w:val="20"/>
              </w:rPr>
            </w:pPr>
          </w:p>
        </w:tc>
        <w:tc>
          <w:tcPr>
            <w:tcW w:w="1134" w:type="dxa"/>
            <w:vAlign w:val="center"/>
          </w:tcPr>
          <w:p w14:paraId="1B103873" w14:textId="77777777" w:rsidR="00310FB1" w:rsidRPr="006853F7" w:rsidRDefault="00310FB1" w:rsidP="00310FB1">
            <w:pPr>
              <w:jc w:val="center"/>
              <w:rPr>
                <w:rFonts w:ascii="GHEA Grapalat" w:hAnsi="GHEA Grapalat"/>
                <w:sz w:val="20"/>
                <w:szCs w:val="20"/>
              </w:rPr>
            </w:pPr>
          </w:p>
        </w:tc>
        <w:tc>
          <w:tcPr>
            <w:tcW w:w="850" w:type="dxa"/>
            <w:vAlign w:val="center"/>
          </w:tcPr>
          <w:p w14:paraId="58525FE7" w14:textId="3E800592"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102</w:t>
            </w:r>
          </w:p>
        </w:tc>
        <w:tc>
          <w:tcPr>
            <w:tcW w:w="709" w:type="dxa"/>
            <w:vAlign w:val="center"/>
          </w:tcPr>
          <w:p w14:paraId="6B360FBC" w14:textId="1A5AC1C7" w:rsidR="00310FB1" w:rsidRDefault="00310FB1" w:rsidP="00310FB1">
            <w:pPr>
              <w:jc w:val="cente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140691F1" w14:textId="7E4F20BD" w:rsidR="00310FB1" w:rsidRPr="00E21EA7" w:rsidRDefault="00310FB1" w:rsidP="00310FB1">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5B197ABA" w14:textId="106ACD7D" w:rsidR="00310FB1" w:rsidRPr="00E21EA7" w:rsidRDefault="00310FB1" w:rsidP="00310FB1">
            <w:pPr>
              <w:jc w:val="center"/>
              <w:rPr>
                <w:rFonts w:ascii="GHEA Grapalat" w:hAnsi="GHEA Grapalat"/>
                <w:sz w:val="20"/>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7CB329E1" w14:textId="77777777" w:rsidTr="00310FB1">
        <w:trPr>
          <w:trHeight w:val="246"/>
          <w:jc w:val="center"/>
        </w:trPr>
        <w:tc>
          <w:tcPr>
            <w:tcW w:w="1242" w:type="dxa"/>
            <w:vAlign w:val="center"/>
          </w:tcPr>
          <w:p w14:paraId="6502782E" w14:textId="2EC36A5C"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5</w:t>
            </w:r>
          </w:p>
        </w:tc>
        <w:tc>
          <w:tcPr>
            <w:tcW w:w="2715" w:type="dxa"/>
            <w:vAlign w:val="center"/>
          </w:tcPr>
          <w:p w14:paraId="2AC960E4" w14:textId="19D40CD6"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15331151</w:t>
            </w:r>
          </w:p>
        </w:tc>
        <w:tc>
          <w:tcPr>
            <w:tcW w:w="1559" w:type="dxa"/>
            <w:vAlign w:val="center"/>
          </w:tcPr>
          <w:p w14:paraId="0A96DF0D" w14:textId="76FD372B"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Фасоль целая</w:t>
            </w:r>
          </w:p>
        </w:tc>
        <w:tc>
          <w:tcPr>
            <w:tcW w:w="1187" w:type="dxa"/>
          </w:tcPr>
          <w:p w14:paraId="58F7AF7E" w14:textId="708DD4F4" w:rsidR="00310FB1" w:rsidRPr="00A71D81" w:rsidRDefault="00310FB1" w:rsidP="00310FB1">
            <w:pPr>
              <w:jc w:val="center"/>
              <w:rPr>
                <w:rFonts w:ascii="GHEA Grapalat" w:hAnsi="GHEA Grapalat"/>
                <w:sz w:val="20"/>
              </w:rPr>
            </w:pPr>
          </w:p>
        </w:tc>
        <w:tc>
          <w:tcPr>
            <w:tcW w:w="2205" w:type="dxa"/>
          </w:tcPr>
          <w:p w14:paraId="31145056" w14:textId="6B3A6D1F"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7758-2020, Фасоль пищевая, цветная, твердая, ярко окрашенная, сухая, влажностью не более 15%. </w:t>
            </w:r>
            <w:r w:rsidRPr="008E32BE">
              <w:rPr>
                <w:rFonts w:ascii="GHEA Grapalat" w:hAnsi="GHEA Grapalat"/>
                <w:sz w:val="20"/>
              </w:rPr>
              <w:lastRenderedPageBreak/>
              <w:t>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35ACBBB" w14:textId="3B792BE2"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7D46B2A0" w14:textId="77777777" w:rsidR="00310FB1" w:rsidRPr="006853F7" w:rsidRDefault="00310FB1" w:rsidP="00310FB1">
            <w:pPr>
              <w:jc w:val="center"/>
              <w:rPr>
                <w:rFonts w:ascii="GHEA Grapalat" w:hAnsi="GHEA Grapalat"/>
                <w:sz w:val="20"/>
                <w:szCs w:val="20"/>
              </w:rPr>
            </w:pPr>
          </w:p>
        </w:tc>
        <w:tc>
          <w:tcPr>
            <w:tcW w:w="1134" w:type="dxa"/>
            <w:vAlign w:val="center"/>
          </w:tcPr>
          <w:p w14:paraId="1C3FA155" w14:textId="77777777" w:rsidR="00310FB1" w:rsidRPr="006853F7" w:rsidRDefault="00310FB1" w:rsidP="00310FB1">
            <w:pPr>
              <w:jc w:val="center"/>
              <w:rPr>
                <w:rFonts w:ascii="GHEA Grapalat" w:hAnsi="GHEA Grapalat"/>
                <w:sz w:val="20"/>
                <w:szCs w:val="20"/>
              </w:rPr>
            </w:pPr>
          </w:p>
        </w:tc>
        <w:tc>
          <w:tcPr>
            <w:tcW w:w="850" w:type="dxa"/>
            <w:vAlign w:val="center"/>
          </w:tcPr>
          <w:p w14:paraId="501D016F" w14:textId="506281FD"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94</w:t>
            </w:r>
          </w:p>
        </w:tc>
        <w:tc>
          <w:tcPr>
            <w:tcW w:w="709" w:type="dxa"/>
            <w:vAlign w:val="center"/>
          </w:tcPr>
          <w:p w14:paraId="03CCEB13" w14:textId="5155534C" w:rsidR="00310FB1" w:rsidRDefault="00310FB1" w:rsidP="00310FB1">
            <w:pPr>
              <w:jc w:val="center"/>
            </w:pPr>
            <w:r>
              <w:rPr>
                <w:rFonts w:ascii="GHEA Grapalat" w:hAnsi="GHEA Grapalat" w:cs="Arial"/>
                <w:color w:val="222222"/>
                <w:sz w:val="18"/>
                <w:szCs w:val="18"/>
                <w:shd w:val="clear" w:color="auto" w:fill="FFFFFF"/>
                <w:lang w:val="hy-AM"/>
              </w:rPr>
              <w:t xml:space="preserve">Г. Гюмри Ул. Ереванян шоссе, </w:t>
            </w:r>
            <w:r>
              <w:rPr>
                <w:rFonts w:ascii="GHEA Grapalat" w:hAnsi="GHEA Grapalat" w:cs="Arial"/>
                <w:color w:val="222222"/>
                <w:sz w:val="18"/>
                <w:szCs w:val="18"/>
                <w:shd w:val="clear" w:color="auto" w:fill="FFFFFF"/>
                <w:lang w:val="hy-AM"/>
              </w:rPr>
              <w:lastRenderedPageBreak/>
              <w:t>здания 91</w:t>
            </w:r>
          </w:p>
        </w:tc>
        <w:tc>
          <w:tcPr>
            <w:tcW w:w="1158" w:type="dxa"/>
            <w:vAlign w:val="center"/>
          </w:tcPr>
          <w:p w14:paraId="6762F305" w14:textId="56198099" w:rsidR="00310FB1" w:rsidRPr="00E21EA7" w:rsidRDefault="00310FB1" w:rsidP="00310FB1">
            <w:pPr>
              <w:jc w:val="center"/>
              <w:rPr>
                <w:rFonts w:ascii="GHEA Grapalat" w:hAnsi="GHEA Grapalat"/>
                <w:sz w:val="20"/>
              </w:rPr>
            </w:pPr>
            <w:r>
              <w:rPr>
                <w:rFonts w:ascii="GHEA Grapalat" w:hAnsi="GHEA Grapalat" w:cs="Calibri"/>
                <w:color w:val="000000"/>
                <w:sz w:val="18"/>
                <w:szCs w:val="18"/>
                <w:lang w:val="hy-AM"/>
              </w:rPr>
              <w:lastRenderedPageBreak/>
              <w:t>По требованию клиента</w:t>
            </w:r>
          </w:p>
        </w:tc>
        <w:tc>
          <w:tcPr>
            <w:tcW w:w="947" w:type="dxa"/>
            <w:vAlign w:val="center"/>
          </w:tcPr>
          <w:p w14:paraId="5A11ECB8" w14:textId="38369D5A" w:rsidR="00310FB1" w:rsidRPr="00E21EA7" w:rsidRDefault="00310FB1" w:rsidP="00310FB1">
            <w:pPr>
              <w:jc w:val="center"/>
              <w:rPr>
                <w:rFonts w:ascii="GHEA Grapalat" w:hAnsi="GHEA Grapalat"/>
                <w:sz w:val="20"/>
              </w:rPr>
            </w:pPr>
            <w:r w:rsidRPr="00863693">
              <w:rPr>
                <w:rFonts w:ascii="GHEA Grapalat" w:hAnsi="GHEA Grapalat"/>
                <w:sz w:val="18"/>
                <w:szCs w:val="18"/>
              </w:rPr>
              <w:t xml:space="preserve">В случае выделения финансовых средств, после </w:t>
            </w:r>
            <w:r w:rsidRPr="00863693">
              <w:rPr>
                <w:rFonts w:ascii="GHEA Grapalat" w:hAnsi="GHEA Grapalat"/>
                <w:sz w:val="18"/>
                <w:szCs w:val="18"/>
              </w:rPr>
              <w:lastRenderedPageBreak/>
              <w:t>вступления в силу соглашения, заключаемого между сторонами, — до 25.05.2026.</w:t>
            </w:r>
          </w:p>
        </w:tc>
      </w:tr>
      <w:tr w:rsidR="00310FB1" w:rsidRPr="00B138F3" w14:paraId="20158B0A" w14:textId="77777777" w:rsidTr="00310FB1">
        <w:trPr>
          <w:trHeight w:val="246"/>
          <w:jc w:val="center"/>
        </w:trPr>
        <w:tc>
          <w:tcPr>
            <w:tcW w:w="1242" w:type="dxa"/>
            <w:vAlign w:val="center"/>
          </w:tcPr>
          <w:p w14:paraId="7AE48B60" w14:textId="32954D0D"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6</w:t>
            </w:r>
          </w:p>
        </w:tc>
        <w:tc>
          <w:tcPr>
            <w:tcW w:w="2715" w:type="dxa"/>
            <w:vAlign w:val="center"/>
          </w:tcPr>
          <w:p w14:paraId="2CC3CFF2" w14:textId="24B9BE4C"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3222128</w:t>
            </w:r>
          </w:p>
        </w:tc>
        <w:tc>
          <w:tcPr>
            <w:tcW w:w="1559" w:type="dxa"/>
            <w:vAlign w:val="center"/>
          </w:tcPr>
          <w:p w14:paraId="6F0D4A4F" w14:textId="04C62388"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Яблоко</w:t>
            </w:r>
          </w:p>
        </w:tc>
        <w:tc>
          <w:tcPr>
            <w:tcW w:w="1187" w:type="dxa"/>
          </w:tcPr>
          <w:p w14:paraId="6BE898E8" w14:textId="77777777" w:rsidR="00310FB1" w:rsidRPr="00A71D81" w:rsidRDefault="00310FB1" w:rsidP="00310FB1">
            <w:pPr>
              <w:jc w:val="center"/>
              <w:rPr>
                <w:rFonts w:ascii="GHEA Grapalat" w:hAnsi="GHEA Grapalat"/>
                <w:sz w:val="20"/>
              </w:rPr>
            </w:pPr>
          </w:p>
        </w:tc>
        <w:tc>
          <w:tcPr>
            <w:tcW w:w="2205" w:type="dxa"/>
          </w:tcPr>
          <w:p w14:paraId="553EDED0" w14:textId="404DDB8B"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w:t>
            </w:r>
            <w:r w:rsidRPr="008E32BE">
              <w:rPr>
                <w:rFonts w:ascii="GHEA Grapalat" w:hAnsi="GHEA Grapalat"/>
                <w:sz w:val="20"/>
              </w:rPr>
              <w:lastRenderedPageBreak/>
              <w:t>«О безопасности пищевых продуктов»</w:t>
            </w:r>
          </w:p>
        </w:tc>
        <w:tc>
          <w:tcPr>
            <w:tcW w:w="1085" w:type="dxa"/>
            <w:vAlign w:val="center"/>
          </w:tcPr>
          <w:p w14:paraId="67F6A601" w14:textId="05EC33C0"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7C4B6966" w14:textId="77777777" w:rsidR="00310FB1" w:rsidRPr="006853F7" w:rsidRDefault="00310FB1" w:rsidP="00310FB1">
            <w:pPr>
              <w:jc w:val="center"/>
              <w:rPr>
                <w:rFonts w:ascii="GHEA Grapalat" w:hAnsi="GHEA Grapalat"/>
                <w:sz w:val="20"/>
                <w:szCs w:val="20"/>
              </w:rPr>
            </w:pPr>
          </w:p>
        </w:tc>
        <w:tc>
          <w:tcPr>
            <w:tcW w:w="1134" w:type="dxa"/>
            <w:vAlign w:val="center"/>
          </w:tcPr>
          <w:p w14:paraId="7417639D" w14:textId="77777777" w:rsidR="00310FB1" w:rsidRPr="006853F7" w:rsidRDefault="00310FB1" w:rsidP="00310FB1">
            <w:pPr>
              <w:jc w:val="center"/>
              <w:rPr>
                <w:rFonts w:ascii="GHEA Grapalat" w:hAnsi="GHEA Grapalat"/>
                <w:sz w:val="20"/>
                <w:szCs w:val="20"/>
              </w:rPr>
            </w:pPr>
          </w:p>
        </w:tc>
        <w:tc>
          <w:tcPr>
            <w:tcW w:w="850" w:type="dxa"/>
            <w:vAlign w:val="center"/>
          </w:tcPr>
          <w:p w14:paraId="40557E17" w14:textId="6E21997B"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941</w:t>
            </w:r>
          </w:p>
        </w:tc>
        <w:tc>
          <w:tcPr>
            <w:tcW w:w="709" w:type="dxa"/>
            <w:vAlign w:val="center"/>
          </w:tcPr>
          <w:p w14:paraId="2AD2FC2B" w14:textId="223F4550"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7B20BFDB" w14:textId="7052C9B4"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326D2447" w14:textId="3310EEB6"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 xml:space="preserve">В случае выделения финансовых средств, после вступления в силу соглашения, </w:t>
            </w:r>
            <w:r w:rsidRPr="00863693">
              <w:rPr>
                <w:rFonts w:ascii="GHEA Grapalat" w:hAnsi="GHEA Grapalat"/>
                <w:sz w:val="18"/>
                <w:szCs w:val="18"/>
              </w:rPr>
              <w:lastRenderedPageBreak/>
              <w:t>заключаемого между сторонами, — до 25.05.2026.</w:t>
            </w:r>
          </w:p>
        </w:tc>
      </w:tr>
      <w:tr w:rsidR="00310FB1" w:rsidRPr="00B138F3" w14:paraId="634E8805" w14:textId="77777777" w:rsidTr="00310FB1">
        <w:trPr>
          <w:trHeight w:val="246"/>
          <w:jc w:val="center"/>
        </w:trPr>
        <w:tc>
          <w:tcPr>
            <w:tcW w:w="1242" w:type="dxa"/>
            <w:vAlign w:val="center"/>
          </w:tcPr>
          <w:p w14:paraId="7583D0E7" w14:textId="5189EE78"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7</w:t>
            </w:r>
          </w:p>
        </w:tc>
        <w:tc>
          <w:tcPr>
            <w:tcW w:w="2715" w:type="dxa"/>
            <w:vAlign w:val="center"/>
          </w:tcPr>
          <w:p w14:paraId="5CF218B0" w14:textId="338E4165"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3221410</w:t>
            </w:r>
          </w:p>
        </w:tc>
        <w:tc>
          <w:tcPr>
            <w:tcW w:w="1559" w:type="dxa"/>
            <w:vAlign w:val="center"/>
          </w:tcPr>
          <w:p w14:paraId="4EAA11FF" w14:textId="736F8453"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Капуста</w:t>
            </w:r>
          </w:p>
        </w:tc>
        <w:tc>
          <w:tcPr>
            <w:tcW w:w="1187" w:type="dxa"/>
          </w:tcPr>
          <w:p w14:paraId="6D81395A" w14:textId="77777777" w:rsidR="00310FB1" w:rsidRPr="00A71D81" w:rsidRDefault="00310FB1" w:rsidP="00310FB1">
            <w:pPr>
              <w:jc w:val="center"/>
              <w:rPr>
                <w:rFonts w:ascii="GHEA Grapalat" w:hAnsi="GHEA Grapalat"/>
                <w:sz w:val="20"/>
              </w:rPr>
            </w:pPr>
          </w:p>
        </w:tc>
        <w:tc>
          <w:tcPr>
            <w:tcW w:w="2205" w:type="dxa"/>
          </w:tcPr>
          <w:p w14:paraId="11822A1C" w14:textId="18344CAE" w:rsidR="00310FB1" w:rsidRPr="00A71D81" w:rsidRDefault="00310FB1" w:rsidP="00310FB1">
            <w:pPr>
              <w:jc w:val="center"/>
              <w:rPr>
                <w:rFonts w:ascii="GHEA Grapalat" w:hAnsi="GHEA Grapalat"/>
                <w:sz w:val="20"/>
              </w:rPr>
            </w:pPr>
            <w:r w:rsidRPr="008E32BE">
              <w:rPr>
                <w:rFonts w:ascii="GHEA Grapalat" w:hAnsi="GHEA Grapalat"/>
                <w:sz w:val="20"/>
              </w:rPr>
              <w:t>ГОСТ 7967-2015, Капуста краснокочанная свежая. Свежая капуста по сроку созревания подразделяется на следующие виды: ранняя, среднеспелая и поздняя. Внешний вид: кочаны свежие, целые, чистые, здоровые, полностью сформировавшиеся,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w:t>
            </w:r>
            <w:r w:rsidRPr="008E32BE">
              <w:rPr>
                <w:rFonts w:ascii="GHEA Grapalat" w:hAnsi="GHEA Grapalat"/>
                <w:sz w:val="20"/>
              </w:rPr>
              <w:lastRenderedPageBreak/>
              <w:t>ми вредителями, иметь маркировку, механические повреждения, трещины, подмороженные, должны быть полностью сформированными, твердыми,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499623C0" w14:textId="296E71AD"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1FE663B4" w14:textId="77777777" w:rsidR="00310FB1" w:rsidRPr="006853F7" w:rsidRDefault="00310FB1" w:rsidP="00310FB1">
            <w:pPr>
              <w:jc w:val="center"/>
              <w:rPr>
                <w:rFonts w:ascii="GHEA Grapalat" w:hAnsi="GHEA Grapalat"/>
                <w:sz w:val="20"/>
                <w:szCs w:val="20"/>
              </w:rPr>
            </w:pPr>
          </w:p>
        </w:tc>
        <w:tc>
          <w:tcPr>
            <w:tcW w:w="1134" w:type="dxa"/>
            <w:vAlign w:val="center"/>
          </w:tcPr>
          <w:p w14:paraId="648BB9E5" w14:textId="77777777" w:rsidR="00310FB1" w:rsidRPr="006853F7" w:rsidRDefault="00310FB1" w:rsidP="00310FB1">
            <w:pPr>
              <w:jc w:val="center"/>
              <w:rPr>
                <w:rFonts w:ascii="GHEA Grapalat" w:hAnsi="GHEA Grapalat"/>
                <w:sz w:val="20"/>
                <w:szCs w:val="20"/>
              </w:rPr>
            </w:pPr>
          </w:p>
        </w:tc>
        <w:tc>
          <w:tcPr>
            <w:tcW w:w="850" w:type="dxa"/>
            <w:vAlign w:val="center"/>
          </w:tcPr>
          <w:p w14:paraId="5F67674C" w14:textId="1A09E3F8"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564</w:t>
            </w:r>
          </w:p>
        </w:tc>
        <w:tc>
          <w:tcPr>
            <w:tcW w:w="709" w:type="dxa"/>
            <w:vAlign w:val="center"/>
          </w:tcPr>
          <w:p w14:paraId="1CF2B809" w14:textId="2BA27A62"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268AFA8D" w14:textId="133DD945"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3CBABF6D" w14:textId="46C4F379"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22BF2695" w14:textId="77777777" w:rsidTr="00310FB1">
        <w:trPr>
          <w:trHeight w:val="246"/>
          <w:jc w:val="center"/>
        </w:trPr>
        <w:tc>
          <w:tcPr>
            <w:tcW w:w="1242" w:type="dxa"/>
            <w:vAlign w:val="center"/>
          </w:tcPr>
          <w:p w14:paraId="56C51656" w14:textId="0D0BB1BF"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8</w:t>
            </w:r>
          </w:p>
        </w:tc>
        <w:tc>
          <w:tcPr>
            <w:tcW w:w="2715" w:type="dxa"/>
            <w:vAlign w:val="center"/>
          </w:tcPr>
          <w:p w14:paraId="61F6B802" w14:textId="14AEB332"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15331163</w:t>
            </w:r>
          </w:p>
        </w:tc>
        <w:tc>
          <w:tcPr>
            <w:tcW w:w="1559" w:type="dxa"/>
            <w:vAlign w:val="center"/>
          </w:tcPr>
          <w:p w14:paraId="50FE0B9A" w14:textId="0D1D5198"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Говядина</w:t>
            </w:r>
          </w:p>
        </w:tc>
        <w:tc>
          <w:tcPr>
            <w:tcW w:w="1187" w:type="dxa"/>
          </w:tcPr>
          <w:p w14:paraId="3D0FFBD8" w14:textId="77777777" w:rsidR="00310FB1" w:rsidRPr="00A71D81" w:rsidRDefault="00310FB1" w:rsidP="00310FB1">
            <w:pPr>
              <w:jc w:val="center"/>
              <w:rPr>
                <w:rFonts w:ascii="GHEA Grapalat" w:hAnsi="GHEA Grapalat"/>
                <w:sz w:val="20"/>
              </w:rPr>
            </w:pPr>
          </w:p>
        </w:tc>
        <w:tc>
          <w:tcPr>
            <w:tcW w:w="2205" w:type="dxa"/>
          </w:tcPr>
          <w:p w14:paraId="293D72B3" w14:textId="38CFF22F"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32285-2013, Свекла столовая свежая. Корнеплоды свежие, целые, без болезней, сухие, незагрязненные, без трещин и повреждений. Внутренняя </w:t>
            </w:r>
            <w:r w:rsidRPr="008E32BE">
              <w:rPr>
                <w:rFonts w:ascii="GHEA Grapalat" w:hAnsi="GHEA Grapalat"/>
                <w:sz w:val="20"/>
              </w:rPr>
              <w:lastRenderedPageBreak/>
              <w:t>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но не более 5% от общего количества. Количество почвы, прилипшей к корнеплодам,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3565FFB7" w14:textId="1C8AD73C"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250FDC49" w14:textId="77777777" w:rsidR="00310FB1" w:rsidRPr="006853F7" w:rsidRDefault="00310FB1" w:rsidP="00310FB1">
            <w:pPr>
              <w:jc w:val="center"/>
              <w:rPr>
                <w:rFonts w:ascii="GHEA Grapalat" w:hAnsi="GHEA Grapalat"/>
                <w:sz w:val="20"/>
                <w:szCs w:val="20"/>
              </w:rPr>
            </w:pPr>
          </w:p>
        </w:tc>
        <w:tc>
          <w:tcPr>
            <w:tcW w:w="1134" w:type="dxa"/>
            <w:vAlign w:val="center"/>
          </w:tcPr>
          <w:p w14:paraId="6C8296F6" w14:textId="77777777" w:rsidR="00310FB1" w:rsidRPr="006853F7" w:rsidRDefault="00310FB1" w:rsidP="00310FB1">
            <w:pPr>
              <w:jc w:val="center"/>
              <w:rPr>
                <w:rFonts w:ascii="GHEA Grapalat" w:hAnsi="GHEA Grapalat"/>
                <w:sz w:val="20"/>
                <w:szCs w:val="20"/>
              </w:rPr>
            </w:pPr>
          </w:p>
        </w:tc>
        <w:tc>
          <w:tcPr>
            <w:tcW w:w="850" w:type="dxa"/>
            <w:vAlign w:val="center"/>
          </w:tcPr>
          <w:p w14:paraId="68E64F47" w14:textId="087B644F"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94</w:t>
            </w:r>
          </w:p>
        </w:tc>
        <w:tc>
          <w:tcPr>
            <w:tcW w:w="709" w:type="dxa"/>
            <w:vAlign w:val="center"/>
          </w:tcPr>
          <w:p w14:paraId="667C56FE" w14:textId="0CBD46C5"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4B22464F" w14:textId="5450B6ED"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7CF01E16" w14:textId="37868740"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 xml:space="preserve">В случае выделения финансовых средств, после вступления в силу </w:t>
            </w:r>
            <w:r w:rsidRPr="00863693">
              <w:rPr>
                <w:rFonts w:ascii="GHEA Grapalat" w:hAnsi="GHEA Grapalat"/>
                <w:sz w:val="18"/>
                <w:szCs w:val="18"/>
              </w:rPr>
              <w:lastRenderedPageBreak/>
              <w:t>соглашения, заключаемого между сторонами, — до 25.05.2026.</w:t>
            </w:r>
          </w:p>
        </w:tc>
      </w:tr>
      <w:tr w:rsidR="00310FB1" w:rsidRPr="00B138F3" w14:paraId="5871621E" w14:textId="77777777" w:rsidTr="00310FB1">
        <w:trPr>
          <w:trHeight w:val="246"/>
          <w:jc w:val="center"/>
        </w:trPr>
        <w:tc>
          <w:tcPr>
            <w:tcW w:w="1242" w:type="dxa"/>
            <w:vAlign w:val="center"/>
          </w:tcPr>
          <w:p w14:paraId="1A37EDE2" w14:textId="156FCA54"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9</w:t>
            </w:r>
          </w:p>
        </w:tc>
        <w:tc>
          <w:tcPr>
            <w:tcW w:w="2715" w:type="dxa"/>
            <w:vAlign w:val="center"/>
          </w:tcPr>
          <w:p w14:paraId="6EADC314" w14:textId="7CB1AE76"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15311100</w:t>
            </w:r>
          </w:p>
        </w:tc>
        <w:tc>
          <w:tcPr>
            <w:tcW w:w="1559" w:type="dxa"/>
            <w:vAlign w:val="center"/>
          </w:tcPr>
          <w:p w14:paraId="1B21B727" w14:textId="477EDCAD"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Картофель</w:t>
            </w:r>
          </w:p>
        </w:tc>
        <w:tc>
          <w:tcPr>
            <w:tcW w:w="1187" w:type="dxa"/>
          </w:tcPr>
          <w:p w14:paraId="777C0165" w14:textId="77777777" w:rsidR="00310FB1" w:rsidRPr="00A71D81" w:rsidRDefault="00310FB1" w:rsidP="00310FB1">
            <w:pPr>
              <w:jc w:val="center"/>
              <w:rPr>
                <w:rFonts w:ascii="GHEA Grapalat" w:hAnsi="GHEA Grapalat"/>
                <w:sz w:val="20"/>
              </w:rPr>
            </w:pPr>
          </w:p>
        </w:tc>
        <w:tc>
          <w:tcPr>
            <w:tcW w:w="2205" w:type="dxa"/>
          </w:tcPr>
          <w:p w14:paraId="6B4E82AA" w14:textId="68E4C3C5"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7176-2017, Картофель продовольственный, </w:t>
            </w:r>
            <w:r w:rsidRPr="008E32BE">
              <w:rPr>
                <w:rFonts w:ascii="GHEA Grapalat" w:hAnsi="GHEA Grapalat"/>
                <w:sz w:val="20"/>
              </w:rPr>
              <w:lastRenderedPageBreak/>
              <w:t>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(5-5,5) см 55%, округло-овальный (6-7) см 20%, удлинённый (6-6,5) см 20%. Сортовая чистота - не менее 90%. Безопасность и маркировка - в соответствии со статьёй 9 Закона РА «О безопасности пищевых продуктов».</w:t>
            </w:r>
          </w:p>
        </w:tc>
        <w:tc>
          <w:tcPr>
            <w:tcW w:w="1085" w:type="dxa"/>
            <w:vAlign w:val="center"/>
          </w:tcPr>
          <w:p w14:paraId="3DF7A114" w14:textId="2B373E20"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5FEB56B4" w14:textId="77777777" w:rsidR="00310FB1" w:rsidRPr="006853F7" w:rsidRDefault="00310FB1" w:rsidP="00310FB1">
            <w:pPr>
              <w:jc w:val="center"/>
              <w:rPr>
                <w:rFonts w:ascii="GHEA Grapalat" w:hAnsi="GHEA Grapalat"/>
                <w:sz w:val="20"/>
                <w:szCs w:val="20"/>
              </w:rPr>
            </w:pPr>
          </w:p>
        </w:tc>
        <w:tc>
          <w:tcPr>
            <w:tcW w:w="1134" w:type="dxa"/>
            <w:vAlign w:val="center"/>
          </w:tcPr>
          <w:p w14:paraId="626A1A72" w14:textId="77777777" w:rsidR="00310FB1" w:rsidRPr="006853F7" w:rsidRDefault="00310FB1" w:rsidP="00310FB1">
            <w:pPr>
              <w:jc w:val="center"/>
              <w:rPr>
                <w:rFonts w:ascii="GHEA Grapalat" w:hAnsi="GHEA Grapalat"/>
                <w:sz w:val="20"/>
                <w:szCs w:val="20"/>
              </w:rPr>
            </w:pPr>
          </w:p>
        </w:tc>
        <w:tc>
          <w:tcPr>
            <w:tcW w:w="850" w:type="dxa"/>
            <w:vAlign w:val="center"/>
          </w:tcPr>
          <w:p w14:paraId="1B856633" w14:textId="00C3DB8F"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245</w:t>
            </w:r>
          </w:p>
        </w:tc>
        <w:tc>
          <w:tcPr>
            <w:tcW w:w="709" w:type="dxa"/>
            <w:vAlign w:val="center"/>
          </w:tcPr>
          <w:p w14:paraId="67AE83BF" w14:textId="3EFF8455"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w:t>
            </w:r>
            <w:r>
              <w:rPr>
                <w:rFonts w:ascii="GHEA Grapalat" w:hAnsi="GHEA Grapalat" w:cs="Arial"/>
                <w:color w:val="222222"/>
                <w:sz w:val="18"/>
                <w:szCs w:val="18"/>
                <w:shd w:val="clear" w:color="auto" w:fill="FFFFFF"/>
                <w:lang w:val="hy-AM"/>
              </w:rPr>
              <w:lastRenderedPageBreak/>
              <w:t>нян шоссе, здания 91</w:t>
            </w:r>
          </w:p>
        </w:tc>
        <w:tc>
          <w:tcPr>
            <w:tcW w:w="1158" w:type="dxa"/>
            <w:vAlign w:val="center"/>
          </w:tcPr>
          <w:p w14:paraId="2D0132B2" w14:textId="6B8481CD"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По требованию клиента</w:t>
            </w:r>
          </w:p>
        </w:tc>
        <w:tc>
          <w:tcPr>
            <w:tcW w:w="947" w:type="dxa"/>
            <w:vAlign w:val="center"/>
          </w:tcPr>
          <w:p w14:paraId="22029741" w14:textId="557475E8"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w:t>
            </w:r>
            <w:r w:rsidRPr="00863693">
              <w:rPr>
                <w:rFonts w:ascii="GHEA Grapalat" w:hAnsi="GHEA Grapalat"/>
                <w:sz w:val="18"/>
                <w:szCs w:val="18"/>
              </w:rPr>
              <w:lastRenderedPageBreak/>
              <w:t>вых средств, после вступления в силу соглашения, заключаемого между сторонами, — до 25.05.2026.</w:t>
            </w:r>
          </w:p>
        </w:tc>
      </w:tr>
      <w:tr w:rsidR="00310FB1" w:rsidRPr="00B138F3" w14:paraId="4FE609CA" w14:textId="77777777" w:rsidTr="00310FB1">
        <w:trPr>
          <w:trHeight w:val="246"/>
          <w:jc w:val="center"/>
        </w:trPr>
        <w:tc>
          <w:tcPr>
            <w:tcW w:w="1242" w:type="dxa"/>
            <w:vAlign w:val="center"/>
          </w:tcPr>
          <w:p w14:paraId="10CDFA02" w14:textId="01571823"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en-US"/>
              </w:rPr>
              <w:lastRenderedPageBreak/>
              <w:t>10</w:t>
            </w:r>
          </w:p>
        </w:tc>
        <w:tc>
          <w:tcPr>
            <w:tcW w:w="2715" w:type="dxa"/>
            <w:vAlign w:val="center"/>
          </w:tcPr>
          <w:p w14:paraId="48FCE1CA" w14:textId="0545A746"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15112150</w:t>
            </w:r>
          </w:p>
        </w:tc>
        <w:tc>
          <w:tcPr>
            <w:tcW w:w="1559" w:type="dxa"/>
            <w:vAlign w:val="center"/>
          </w:tcPr>
          <w:p w14:paraId="286ECBAA" w14:textId="5C2ED084"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Куриная грудка</w:t>
            </w:r>
          </w:p>
        </w:tc>
        <w:tc>
          <w:tcPr>
            <w:tcW w:w="1187" w:type="dxa"/>
          </w:tcPr>
          <w:p w14:paraId="3D8804F6" w14:textId="77777777" w:rsidR="00310FB1" w:rsidRPr="00A71D81" w:rsidRDefault="00310FB1" w:rsidP="00310FB1">
            <w:pPr>
              <w:jc w:val="center"/>
              <w:rPr>
                <w:rFonts w:ascii="GHEA Grapalat" w:hAnsi="GHEA Grapalat"/>
                <w:sz w:val="20"/>
              </w:rPr>
            </w:pPr>
          </w:p>
        </w:tc>
        <w:tc>
          <w:tcPr>
            <w:tcW w:w="2205" w:type="dxa"/>
          </w:tcPr>
          <w:p w14:paraId="263320CB" w14:textId="0B02441C" w:rsidR="00310FB1" w:rsidRPr="00A71D81" w:rsidRDefault="00310FB1" w:rsidP="00310FB1">
            <w:pPr>
              <w:jc w:val="center"/>
              <w:rPr>
                <w:rFonts w:ascii="GHEA Grapalat" w:hAnsi="GHEA Grapalat"/>
                <w:sz w:val="20"/>
              </w:rPr>
            </w:pPr>
            <w:r w:rsidRPr="008E32BE">
              <w:rPr>
                <w:rFonts w:ascii="GHEA Grapalat" w:hAnsi="GHEA Grapalat"/>
                <w:sz w:val="20"/>
              </w:rPr>
              <w:t xml:space="preserve">Грудка куриная, без костей, местная, чистая, обескровленная, без посторонних запахов, упакованная в полиэтиленовые пленки. Охлажденная </w:t>
            </w:r>
            <w:r w:rsidRPr="008E32BE">
              <w:rPr>
                <w:rFonts w:ascii="GHEA Grapalat" w:hAnsi="GHEA Grapalat"/>
                <w:sz w:val="20"/>
              </w:rPr>
              <w:lastRenderedPageBreak/>
              <w:t>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 68.</w:t>
            </w:r>
          </w:p>
        </w:tc>
        <w:tc>
          <w:tcPr>
            <w:tcW w:w="1085" w:type="dxa"/>
            <w:vAlign w:val="center"/>
          </w:tcPr>
          <w:p w14:paraId="127DD3E8" w14:textId="70FBACD4"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00371BB0" w14:textId="77777777" w:rsidR="00310FB1" w:rsidRPr="006853F7" w:rsidRDefault="00310FB1" w:rsidP="00310FB1">
            <w:pPr>
              <w:jc w:val="center"/>
              <w:rPr>
                <w:rFonts w:ascii="GHEA Grapalat" w:hAnsi="GHEA Grapalat"/>
                <w:sz w:val="20"/>
                <w:szCs w:val="20"/>
              </w:rPr>
            </w:pPr>
          </w:p>
        </w:tc>
        <w:tc>
          <w:tcPr>
            <w:tcW w:w="1134" w:type="dxa"/>
            <w:vAlign w:val="center"/>
          </w:tcPr>
          <w:p w14:paraId="5D2DEF73" w14:textId="77777777" w:rsidR="00310FB1" w:rsidRPr="006853F7" w:rsidRDefault="00310FB1" w:rsidP="00310FB1">
            <w:pPr>
              <w:jc w:val="center"/>
              <w:rPr>
                <w:rFonts w:ascii="GHEA Grapalat" w:hAnsi="GHEA Grapalat"/>
                <w:sz w:val="20"/>
                <w:szCs w:val="20"/>
              </w:rPr>
            </w:pPr>
          </w:p>
        </w:tc>
        <w:tc>
          <w:tcPr>
            <w:tcW w:w="850" w:type="dxa"/>
            <w:vAlign w:val="center"/>
          </w:tcPr>
          <w:p w14:paraId="4647F7AE" w14:textId="74CA9A8B"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188</w:t>
            </w:r>
          </w:p>
        </w:tc>
        <w:tc>
          <w:tcPr>
            <w:tcW w:w="709" w:type="dxa"/>
            <w:vAlign w:val="center"/>
          </w:tcPr>
          <w:p w14:paraId="51F59B76" w14:textId="6FDC166D"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5659E21F" w14:textId="695548EF"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51449A73" w14:textId="07DBE40D"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 xml:space="preserve">В случае выделения финансовых средств, после вступления в </w:t>
            </w:r>
            <w:r w:rsidRPr="00863693">
              <w:rPr>
                <w:rFonts w:ascii="GHEA Grapalat" w:hAnsi="GHEA Grapalat"/>
                <w:sz w:val="18"/>
                <w:szCs w:val="18"/>
              </w:rPr>
              <w:lastRenderedPageBreak/>
              <w:t>силу соглашения, заключаемого между сторонами, — до 25.05.2026.</w:t>
            </w:r>
          </w:p>
        </w:tc>
      </w:tr>
      <w:tr w:rsidR="00310FB1" w:rsidRPr="00B138F3" w14:paraId="5E082B6E" w14:textId="77777777" w:rsidTr="00310FB1">
        <w:trPr>
          <w:trHeight w:val="246"/>
          <w:jc w:val="center"/>
        </w:trPr>
        <w:tc>
          <w:tcPr>
            <w:tcW w:w="1242" w:type="dxa"/>
            <w:vAlign w:val="center"/>
          </w:tcPr>
          <w:p w14:paraId="7DB4DBF9" w14:textId="022225E0"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1</w:t>
            </w:r>
          </w:p>
        </w:tc>
        <w:tc>
          <w:tcPr>
            <w:tcW w:w="2715" w:type="dxa"/>
            <w:vAlign w:val="center"/>
          </w:tcPr>
          <w:p w14:paraId="1E67CCEE" w14:textId="7313A25E"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15811100</w:t>
            </w:r>
          </w:p>
        </w:tc>
        <w:tc>
          <w:tcPr>
            <w:tcW w:w="1559" w:type="dxa"/>
            <w:vAlign w:val="center"/>
          </w:tcPr>
          <w:p w14:paraId="0F2D887A" w14:textId="5348DF7E"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Хлеб</w:t>
            </w:r>
          </w:p>
        </w:tc>
        <w:tc>
          <w:tcPr>
            <w:tcW w:w="1187" w:type="dxa"/>
          </w:tcPr>
          <w:p w14:paraId="60D964C5" w14:textId="77777777" w:rsidR="00310FB1" w:rsidRPr="00A71D81" w:rsidRDefault="00310FB1" w:rsidP="00310FB1">
            <w:pPr>
              <w:jc w:val="center"/>
              <w:rPr>
                <w:rFonts w:ascii="GHEA Grapalat" w:hAnsi="GHEA Grapalat"/>
                <w:sz w:val="20"/>
              </w:rPr>
            </w:pPr>
          </w:p>
        </w:tc>
        <w:tc>
          <w:tcPr>
            <w:tcW w:w="2205" w:type="dxa"/>
          </w:tcPr>
          <w:p w14:paraId="0EFBB91A" w14:textId="2DB2D28B" w:rsidR="00310FB1" w:rsidRPr="00A71D81" w:rsidRDefault="00310FB1" w:rsidP="00310FB1">
            <w:pPr>
              <w:jc w:val="center"/>
              <w:rPr>
                <w:rFonts w:ascii="GHEA Grapalat" w:hAnsi="GHEA Grapalat"/>
                <w:sz w:val="20"/>
              </w:rPr>
            </w:pPr>
            <w:r w:rsidRPr="008E32BE">
              <w:rPr>
                <w:rFonts w:ascii="GHEA Grapalat" w:hAnsi="GHEA Grapalat"/>
                <w:sz w:val="20"/>
              </w:rPr>
              <w:t xml:space="preserve">АСТ 31-2019, Хлеб из пшеничной муки, выработанный из пшеничной муки 1-го сорта. Безопасность согласно гигиеническим </w:t>
            </w:r>
            <w:r w:rsidRPr="008E32BE">
              <w:rPr>
                <w:rFonts w:ascii="GHEA Grapalat" w:hAnsi="GHEA Grapalat"/>
                <w:sz w:val="20"/>
              </w:rPr>
              <w:lastRenderedPageBreak/>
              <w:t xml:space="preserve">нормативам N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условия на продукт должны быть зарегистрированы и представлены при поставке продукта. Срок годности: выпекать в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w:t>
            </w:r>
            <w:r w:rsidRPr="008E32BE">
              <w:rPr>
                <w:rFonts w:ascii="GHEA Grapalat" w:hAnsi="GHEA Grapalat"/>
                <w:sz w:val="20"/>
              </w:rPr>
              <w:lastRenderedPageBreak/>
              <w:t>правовыми актами в области безопасности пищевых продуктов.</w:t>
            </w:r>
          </w:p>
        </w:tc>
        <w:tc>
          <w:tcPr>
            <w:tcW w:w="1085" w:type="dxa"/>
            <w:vAlign w:val="center"/>
          </w:tcPr>
          <w:p w14:paraId="69F8E49F" w14:textId="4043FC4E"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0C67A139" w14:textId="77777777" w:rsidR="00310FB1" w:rsidRPr="006853F7" w:rsidRDefault="00310FB1" w:rsidP="00310FB1">
            <w:pPr>
              <w:jc w:val="center"/>
              <w:rPr>
                <w:rFonts w:ascii="GHEA Grapalat" w:hAnsi="GHEA Grapalat"/>
                <w:sz w:val="20"/>
                <w:szCs w:val="20"/>
              </w:rPr>
            </w:pPr>
          </w:p>
        </w:tc>
        <w:tc>
          <w:tcPr>
            <w:tcW w:w="1134" w:type="dxa"/>
            <w:vAlign w:val="center"/>
          </w:tcPr>
          <w:p w14:paraId="7EA0CC0A" w14:textId="77777777" w:rsidR="00310FB1" w:rsidRPr="006853F7" w:rsidRDefault="00310FB1" w:rsidP="00310FB1">
            <w:pPr>
              <w:jc w:val="center"/>
              <w:rPr>
                <w:rFonts w:ascii="GHEA Grapalat" w:hAnsi="GHEA Grapalat"/>
                <w:sz w:val="20"/>
                <w:szCs w:val="20"/>
              </w:rPr>
            </w:pPr>
          </w:p>
        </w:tc>
        <w:tc>
          <w:tcPr>
            <w:tcW w:w="850" w:type="dxa"/>
            <w:vAlign w:val="center"/>
          </w:tcPr>
          <w:p w14:paraId="79C08EA5" w14:textId="1B97BD09"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1411</w:t>
            </w:r>
          </w:p>
        </w:tc>
        <w:tc>
          <w:tcPr>
            <w:tcW w:w="709" w:type="dxa"/>
            <w:vAlign w:val="center"/>
          </w:tcPr>
          <w:p w14:paraId="6B2D493F" w14:textId="19C8776E"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w:t>
            </w:r>
            <w:r>
              <w:rPr>
                <w:rFonts w:ascii="GHEA Grapalat" w:hAnsi="GHEA Grapalat" w:cs="Arial"/>
                <w:color w:val="222222"/>
                <w:sz w:val="18"/>
                <w:szCs w:val="18"/>
                <w:shd w:val="clear" w:color="auto" w:fill="FFFFFF"/>
                <w:lang w:val="hy-AM"/>
              </w:rPr>
              <w:lastRenderedPageBreak/>
              <w:t>я 91</w:t>
            </w:r>
          </w:p>
        </w:tc>
        <w:tc>
          <w:tcPr>
            <w:tcW w:w="1158" w:type="dxa"/>
            <w:vAlign w:val="center"/>
          </w:tcPr>
          <w:p w14:paraId="435FF916" w14:textId="3A9A6CFC"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По требованию клиента</w:t>
            </w:r>
          </w:p>
        </w:tc>
        <w:tc>
          <w:tcPr>
            <w:tcW w:w="947" w:type="dxa"/>
            <w:vAlign w:val="center"/>
          </w:tcPr>
          <w:p w14:paraId="53E39CEE" w14:textId="5153D7F6"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w:t>
            </w:r>
            <w:r w:rsidRPr="00863693">
              <w:rPr>
                <w:rFonts w:ascii="GHEA Grapalat" w:hAnsi="GHEA Grapalat"/>
                <w:sz w:val="18"/>
                <w:szCs w:val="18"/>
              </w:rPr>
              <w:lastRenderedPageBreak/>
              <w:t>ия в силу соглашения, заключаемого между сторонами, — до 25.05.2026.</w:t>
            </w:r>
          </w:p>
        </w:tc>
      </w:tr>
      <w:tr w:rsidR="00310FB1" w:rsidRPr="00B138F3" w14:paraId="7D152445" w14:textId="77777777" w:rsidTr="00310FB1">
        <w:trPr>
          <w:trHeight w:val="246"/>
          <w:jc w:val="center"/>
        </w:trPr>
        <w:tc>
          <w:tcPr>
            <w:tcW w:w="1242" w:type="dxa"/>
            <w:vAlign w:val="center"/>
          </w:tcPr>
          <w:p w14:paraId="7A76F40C" w14:textId="0B332610"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2</w:t>
            </w:r>
          </w:p>
        </w:tc>
        <w:tc>
          <w:tcPr>
            <w:tcW w:w="2715" w:type="dxa"/>
            <w:vAlign w:val="center"/>
          </w:tcPr>
          <w:p w14:paraId="407D6F70" w14:textId="4447F29A"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15616000</w:t>
            </w:r>
          </w:p>
        </w:tc>
        <w:tc>
          <w:tcPr>
            <w:tcW w:w="1559" w:type="dxa"/>
            <w:vAlign w:val="center"/>
          </w:tcPr>
          <w:p w14:paraId="2728F7ED" w14:textId="1732E007"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Гречка</w:t>
            </w:r>
          </w:p>
        </w:tc>
        <w:tc>
          <w:tcPr>
            <w:tcW w:w="1187" w:type="dxa"/>
          </w:tcPr>
          <w:p w14:paraId="69BC0993" w14:textId="77777777" w:rsidR="00310FB1" w:rsidRPr="00A71D81" w:rsidRDefault="00310FB1" w:rsidP="00310FB1">
            <w:pPr>
              <w:jc w:val="center"/>
              <w:rPr>
                <w:rFonts w:ascii="GHEA Grapalat" w:hAnsi="GHEA Grapalat"/>
                <w:sz w:val="20"/>
              </w:rPr>
            </w:pPr>
          </w:p>
        </w:tc>
        <w:tc>
          <w:tcPr>
            <w:tcW w:w="2205" w:type="dxa"/>
          </w:tcPr>
          <w:p w14:paraId="6DC83B5E" w14:textId="15C93D78" w:rsidR="00310FB1" w:rsidRPr="00A71D81" w:rsidRDefault="00310FB1" w:rsidP="00310FB1">
            <w:pPr>
              <w:jc w:val="center"/>
              <w:rPr>
                <w:rFonts w:ascii="GHEA Grapalat" w:hAnsi="GHEA Grapalat"/>
                <w:sz w:val="20"/>
              </w:rPr>
            </w:pPr>
            <w:r w:rsidRPr="008E32BE">
              <w:rPr>
                <w:rFonts w:ascii="GHEA Grapalat" w:hAnsi="GHEA Grapalat"/>
                <w:sz w:val="20"/>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359A85BA" w14:textId="6447DEA9" w:rsidR="00310FB1" w:rsidRPr="00804DC8" w:rsidRDefault="00310FB1" w:rsidP="00310FB1">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0408FEB9" w14:textId="77777777" w:rsidR="00310FB1" w:rsidRPr="006853F7" w:rsidRDefault="00310FB1" w:rsidP="00310FB1">
            <w:pPr>
              <w:jc w:val="center"/>
              <w:rPr>
                <w:rFonts w:ascii="GHEA Grapalat" w:hAnsi="GHEA Grapalat"/>
                <w:sz w:val="20"/>
                <w:szCs w:val="20"/>
              </w:rPr>
            </w:pPr>
          </w:p>
        </w:tc>
        <w:tc>
          <w:tcPr>
            <w:tcW w:w="1134" w:type="dxa"/>
            <w:vAlign w:val="center"/>
          </w:tcPr>
          <w:p w14:paraId="6820C3FD" w14:textId="77777777" w:rsidR="00310FB1" w:rsidRPr="006853F7" w:rsidRDefault="00310FB1" w:rsidP="00310FB1">
            <w:pPr>
              <w:jc w:val="center"/>
              <w:rPr>
                <w:rFonts w:ascii="GHEA Grapalat" w:hAnsi="GHEA Grapalat"/>
                <w:sz w:val="20"/>
                <w:szCs w:val="20"/>
              </w:rPr>
            </w:pPr>
          </w:p>
        </w:tc>
        <w:tc>
          <w:tcPr>
            <w:tcW w:w="850" w:type="dxa"/>
            <w:vAlign w:val="center"/>
          </w:tcPr>
          <w:p w14:paraId="4C0BB75F" w14:textId="273BCEEC"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188</w:t>
            </w:r>
          </w:p>
        </w:tc>
        <w:tc>
          <w:tcPr>
            <w:tcW w:w="709" w:type="dxa"/>
            <w:vAlign w:val="center"/>
          </w:tcPr>
          <w:p w14:paraId="78869804" w14:textId="1890DF19"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5E82CFDB" w14:textId="08CB76AF"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5B6CEEE1" w14:textId="0094DEAF"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5E34BC15" w14:textId="77777777" w:rsidTr="00310FB1">
        <w:trPr>
          <w:trHeight w:val="246"/>
          <w:jc w:val="center"/>
        </w:trPr>
        <w:tc>
          <w:tcPr>
            <w:tcW w:w="1242" w:type="dxa"/>
            <w:vAlign w:val="center"/>
          </w:tcPr>
          <w:p w14:paraId="2F1D78E8" w14:textId="3435F0D5"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1</w:t>
            </w:r>
            <w:r w:rsidRPr="00544B02">
              <w:rPr>
                <w:rFonts w:ascii="GHEA Grapalat" w:hAnsi="GHEA Grapalat"/>
                <w:sz w:val="20"/>
                <w:szCs w:val="20"/>
                <w:lang w:val="en-US"/>
              </w:rPr>
              <w:t>3</w:t>
            </w:r>
          </w:p>
        </w:tc>
        <w:tc>
          <w:tcPr>
            <w:tcW w:w="2715" w:type="dxa"/>
            <w:vAlign w:val="center"/>
          </w:tcPr>
          <w:p w14:paraId="18B43047" w14:textId="1464E363"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3142510</w:t>
            </w:r>
          </w:p>
        </w:tc>
        <w:tc>
          <w:tcPr>
            <w:tcW w:w="1559" w:type="dxa"/>
            <w:vAlign w:val="center"/>
          </w:tcPr>
          <w:p w14:paraId="53ACDF05" w14:textId="7D7415CB"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Яйца</w:t>
            </w:r>
          </w:p>
        </w:tc>
        <w:tc>
          <w:tcPr>
            <w:tcW w:w="1187" w:type="dxa"/>
          </w:tcPr>
          <w:p w14:paraId="29F4AABE" w14:textId="77777777" w:rsidR="00310FB1" w:rsidRPr="00A71D81" w:rsidRDefault="00310FB1" w:rsidP="00310FB1">
            <w:pPr>
              <w:jc w:val="center"/>
              <w:rPr>
                <w:rFonts w:ascii="GHEA Grapalat" w:hAnsi="GHEA Grapalat"/>
                <w:sz w:val="20"/>
              </w:rPr>
            </w:pPr>
          </w:p>
        </w:tc>
        <w:tc>
          <w:tcPr>
            <w:tcW w:w="2205" w:type="dxa"/>
          </w:tcPr>
          <w:p w14:paraId="6974FBDD" w14:textId="77777777" w:rsidR="00310FB1" w:rsidRPr="008E32BE" w:rsidRDefault="00310FB1" w:rsidP="00310FB1">
            <w:pPr>
              <w:jc w:val="center"/>
              <w:rPr>
                <w:rFonts w:ascii="GHEA Grapalat" w:hAnsi="GHEA Grapalat"/>
                <w:sz w:val="20"/>
              </w:rPr>
            </w:pPr>
            <w:r w:rsidRPr="008E32BE">
              <w:rPr>
                <w:rFonts w:ascii="GHEA Grapalat" w:hAnsi="GHEA Grapalat"/>
                <w:sz w:val="20"/>
              </w:rPr>
              <w:t xml:space="preserve">АСТ 182-2012, Яйца куриные пищевые, столовые, 1 сорта, </w:t>
            </w:r>
            <w:r w:rsidRPr="008E32BE">
              <w:rPr>
                <w:rFonts w:ascii="GHEA Grapalat" w:hAnsi="GHEA Grapalat"/>
                <w:sz w:val="20"/>
              </w:rPr>
              <w:lastRenderedPageBreak/>
              <w:t>сортированные по массе одного яйца; Срок годности яиц: 25 суток. Остаточный срок годности не менее 90%:</w:t>
            </w:r>
          </w:p>
          <w:p w14:paraId="2A471264" w14:textId="47EF3583" w:rsidR="00310FB1" w:rsidRPr="00A71D81" w:rsidRDefault="00310FB1" w:rsidP="00310FB1">
            <w:pPr>
              <w:jc w:val="center"/>
              <w:rPr>
                <w:rFonts w:ascii="GHEA Grapalat" w:hAnsi="GHEA Grapalat"/>
                <w:sz w:val="20"/>
              </w:rPr>
            </w:pPr>
            <w:r w:rsidRPr="008E32BE">
              <w:rPr>
                <w:rFonts w:ascii="GHEA Grapalat" w:hAnsi="GHEA Grapalat"/>
                <w:sz w:val="20"/>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0399583B" w14:textId="3EE4AF77" w:rsidR="00310FB1" w:rsidRPr="00804DC8" w:rsidRDefault="00310FB1" w:rsidP="00310FB1">
            <w:pPr>
              <w:jc w:val="center"/>
              <w:rPr>
                <w:rFonts w:ascii="GHEA Grapalat" w:hAnsi="GHEA Grapalat"/>
                <w:sz w:val="20"/>
                <w:szCs w:val="20"/>
              </w:rPr>
            </w:pPr>
            <w:proofErr w:type="spellStart"/>
            <w:r>
              <w:rPr>
                <w:rFonts w:ascii="GHEA Grapalat" w:hAnsi="GHEA Grapalat" w:cs="Arial"/>
                <w:sz w:val="20"/>
                <w:szCs w:val="20"/>
              </w:rPr>
              <w:lastRenderedPageBreak/>
              <w:t>шт</w:t>
            </w:r>
            <w:proofErr w:type="spellEnd"/>
          </w:p>
        </w:tc>
        <w:tc>
          <w:tcPr>
            <w:tcW w:w="1559" w:type="dxa"/>
            <w:vAlign w:val="center"/>
          </w:tcPr>
          <w:p w14:paraId="2CDA7101" w14:textId="77777777" w:rsidR="00310FB1" w:rsidRPr="006853F7" w:rsidRDefault="00310FB1" w:rsidP="00310FB1">
            <w:pPr>
              <w:jc w:val="center"/>
              <w:rPr>
                <w:rFonts w:ascii="GHEA Grapalat" w:hAnsi="GHEA Grapalat"/>
                <w:sz w:val="20"/>
                <w:szCs w:val="20"/>
              </w:rPr>
            </w:pPr>
          </w:p>
        </w:tc>
        <w:tc>
          <w:tcPr>
            <w:tcW w:w="1134" w:type="dxa"/>
            <w:vAlign w:val="center"/>
          </w:tcPr>
          <w:p w14:paraId="532DF539" w14:textId="77777777" w:rsidR="00310FB1" w:rsidRPr="006853F7" w:rsidRDefault="00310FB1" w:rsidP="00310FB1">
            <w:pPr>
              <w:jc w:val="center"/>
              <w:rPr>
                <w:rFonts w:ascii="GHEA Grapalat" w:hAnsi="GHEA Grapalat"/>
                <w:sz w:val="20"/>
                <w:szCs w:val="20"/>
              </w:rPr>
            </w:pPr>
          </w:p>
        </w:tc>
        <w:tc>
          <w:tcPr>
            <w:tcW w:w="850" w:type="dxa"/>
            <w:vAlign w:val="center"/>
          </w:tcPr>
          <w:p w14:paraId="25257EF3" w14:textId="3C7E069B"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3762</w:t>
            </w:r>
          </w:p>
        </w:tc>
        <w:tc>
          <w:tcPr>
            <w:tcW w:w="709" w:type="dxa"/>
            <w:vAlign w:val="center"/>
          </w:tcPr>
          <w:p w14:paraId="2A83F1B1" w14:textId="6A2FA182"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w:t>
            </w:r>
            <w:r>
              <w:rPr>
                <w:rFonts w:ascii="GHEA Grapalat" w:hAnsi="GHEA Grapalat" w:cs="Arial"/>
                <w:color w:val="222222"/>
                <w:sz w:val="18"/>
                <w:szCs w:val="18"/>
                <w:shd w:val="clear" w:color="auto" w:fill="FFFFFF"/>
                <w:lang w:val="hy-AM"/>
              </w:rPr>
              <w:lastRenderedPageBreak/>
              <w:t>нян шоссе, здания 91</w:t>
            </w:r>
          </w:p>
        </w:tc>
        <w:tc>
          <w:tcPr>
            <w:tcW w:w="1158" w:type="dxa"/>
            <w:vAlign w:val="center"/>
          </w:tcPr>
          <w:p w14:paraId="22DBDCBC" w14:textId="4053F270"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По требованию клиента</w:t>
            </w:r>
          </w:p>
        </w:tc>
        <w:tc>
          <w:tcPr>
            <w:tcW w:w="947" w:type="dxa"/>
            <w:vAlign w:val="center"/>
          </w:tcPr>
          <w:p w14:paraId="67AFCC12" w14:textId="6F887B71"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w:t>
            </w:r>
            <w:r w:rsidRPr="00863693">
              <w:rPr>
                <w:rFonts w:ascii="GHEA Grapalat" w:hAnsi="GHEA Grapalat"/>
                <w:sz w:val="18"/>
                <w:szCs w:val="18"/>
              </w:rPr>
              <w:lastRenderedPageBreak/>
              <w:t>вых средств, после вступления в силу соглашения, заключаемого между сторонами, — до 25.05.2026.</w:t>
            </w:r>
          </w:p>
        </w:tc>
      </w:tr>
      <w:tr w:rsidR="00310FB1" w:rsidRPr="00B138F3" w14:paraId="7626F0FF" w14:textId="77777777" w:rsidTr="00310FB1">
        <w:trPr>
          <w:trHeight w:val="246"/>
          <w:jc w:val="center"/>
        </w:trPr>
        <w:tc>
          <w:tcPr>
            <w:tcW w:w="1242" w:type="dxa"/>
            <w:vAlign w:val="center"/>
          </w:tcPr>
          <w:p w14:paraId="282060E6" w14:textId="662C5001"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4</w:t>
            </w:r>
          </w:p>
        </w:tc>
        <w:tc>
          <w:tcPr>
            <w:tcW w:w="2715" w:type="dxa"/>
            <w:vAlign w:val="center"/>
          </w:tcPr>
          <w:p w14:paraId="7D322746" w14:textId="4D062628"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15851100</w:t>
            </w:r>
          </w:p>
        </w:tc>
        <w:tc>
          <w:tcPr>
            <w:tcW w:w="1559" w:type="dxa"/>
            <w:vAlign w:val="center"/>
          </w:tcPr>
          <w:p w14:paraId="0819B2D3" w14:textId="7FF2A6AB"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Макароны</w:t>
            </w:r>
          </w:p>
        </w:tc>
        <w:tc>
          <w:tcPr>
            <w:tcW w:w="1187" w:type="dxa"/>
          </w:tcPr>
          <w:p w14:paraId="5CEE0F02" w14:textId="77777777" w:rsidR="00310FB1" w:rsidRPr="00A71D81" w:rsidRDefault="00310FB1" w:rsidP="00310FB1">
            <w:pPr>
              <w:jc w:val="center"/>
              <w:rPr>
                <w:rFonts w:ascii="GHEA Grapalat" w:hAnsi="GHEA Grapalat"/>
                <w:sz w:val="20"/>
              </w:rPr>
            </w:pPr>
          </w:p>
        </w:tc>
        <w:tc>
          <w:tcPr>
            <w:tcW w:w="2205" w:type="dxa"/>
          </w:tcPr>
          <w:p w14:paraId="33C2AF12" w14:textId="1AF0DBAB"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31743-2017,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w:t>
            </w:r>
            <w:r w:rsidRPr="008E32BE">
              <w:rPr>
                <w:rFonts w:ascii="GHEA Grapalat" w:hAnsi="GHEA Grapalat"/>
                <w:sz w:val="20"/>
              </w:rPr>
              <w:lastRenderedPageBreak/>
              <w:t>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4EC31C3B" w14:textId="2527F82E"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2E1EE358" w14:textId="77777777" w:rsidR="00310FB1" w:rsidRPr="006853F7" w:rsidRDefault="00310FB1" w:rsidP="00310FB1">
            <w:pPr>
              <w:jc w:val="center"/>
              <w:rPr>
                <w:rFonts w:ascii="GHEA Grapalat" w:hAnsi="GHEA Grapalat"/>
                <w:sz w:val="20"/>
                <w:szCs w:val="20"/>
              </w:rPr>
            </w:pPr>
          </w:p>
        </w:tc>
        <w:tc>
          <w:tcPr>
            <w:tcW w:w="1134" w:type="dxa"/>
            <w:vAlign w:val="center"/>
          </w:tcPr>
          <w:p w14:paraId="72046DA0" w14:textId="77777777" w:rsidR="00310FB1" w:rsidRPr="006853F7" w:rsidRDefault="00310FB1" w:rsidP="00310FB1">
            <w:pPr>
              <w:jc w:val="center"/>
              <w:rPr>
                <w:rFonts w:ascii="GHEA Grapalat" w:hAnsi="GHEA Grapalat"/>
                <w:sz w:val="20"/>
                <w:szCs w:val="20"/>
              </w:rPr>
            </w:pPr>
          </w:p>
        </w:tc>
        <w:tc>
          <w:tcPr>
            <w:tcW w:w="850" w:type="dxa"/>
            <w:vAlign w:val="center"/>
          </w:tcPr>
          <w:p w14:paraId="2EEE77FB" w14:textId="49D03E1A"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207</w:t>
            </w:r>
          </w:p>
        </w:tc>
        <w:tc>
          <w:tcPr>
            <w:tcW w:w="709" w:type="dxa"/>
            <w:vAlign w:val="center"/>
          </w:tcPr>
          <w:p w14:paraId="0D7D9E8B" w14:textId="61F48633"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2738037A" w14:textId="7CCD3EF2"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2AEA3604" w14:textId="68F4C3BF"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w:t>
            </w:r>
            <w:r w:rsidRPr="00863693">
              <w:rPr>
                <w:rFonts w:ascii="GHEA Grapalat" w:hAnsi="GHEA Grapalat"/>
                <w:sz w:val="18"/>
                <w:szCs w:val="18"/>
              </w:rPr>
              <w:lastRenderedPageBreak/>
              <w:t>ми, — до 25.05.2026.</w:t>
            </w:r>
          </w:p>
        </w:tc>
      </w:tr>
      <w:tr w:rsidR="00310FB1" w:rsidRPr="00B138F3" w14:paraId="28395AD2" w14:textId="77777777" w:rsidTr="00310FB1">
        <w:trPr>
          <w:trHeight w:val="246"/>
          <w:jc w:val="center"/>
        </w:trPr>
        <w:tc>
          <w:tcPr>
            <w:tcW w:w="1242" w:type="dxa"/>
            <w:vAlign w:val="center"/>
          </w:tcPr>
          <w:p w14:paraId="4EF853A8" w14:textId="0968B403"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5</w:t>
            </w:r>
          </w:p>
        </w:tc>
        <w:tc>
          <w:tcPr>
            <w:tcW w:w="2715" w:type="dxa"/>
            <w:vAlign w:val="center"/>
          </w:tcPr>
          <w:p w14:paraId="27AE38F6" w14:textId="10CE8C84"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15331154</w:t>
            </w:r>
          </w:p>
        </w:tc>
        <w:tc>
          <w:tcPr>
            <w:tcW w:w="1559" w:type="dxa"/>
            <w:vAlign w:val="center"/>
          </w:tcPr>
          <w:p w14:paraId="61CC028B" w14:textId="5EF16AFC"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Горох</w:t>
            </w:r>
          </w:p>
        </w:tc>
        <w:tc>
          <w:tcPr>
            <w:tcW w:w="1187" w:type="dxa"/>
          </w:tcPr>
          <w:p w14:paraId="6A8A6BC8" w14:textId="77777777" w:rsidR="00310FB1" w:rsidRPr="00A71D81" w:rsidRDefault="00310FB1" w:rsidP="00310FB1">
            <w:pPr>
              <w:jc w:val="center"/>
              <w:rPr>
                <w:rFonts w:ascii="GHEA Grapalat" w:hAnsi="GHEA Grapalat"/>
                <w:sz w:val="20"/>
              </w:rPr>
            </w:pPr>
          </w:p>
        </w:tc>
        <w:tc>
          <w:tcPr>
            <w:tcW w:w="2205" w:type="dxa"/>
          </w:tcPr>
          <w:p w14:paraId="5B55B6F7" w14:textId="6EA226E0"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w:t>
            </w:r>
            <w:r w:rsidRPr="008E32BE">
              <w:rPr>
                <w:rFonts w:ascii="GHEA Grapalat" w:hAnsi="GHEA Grapalat"/>
                <w:sz w:val="20"/>
              </w:rPr>
              <w:lastRenderedPageBreak/>
              <w:t>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0258FD5F" w14:textId="5DBA5DB4"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2AFCDE9C" w14:textId="77777777" w:rsidR="00310FB1" w:rsidRPr="006853F7" w:rsidRDefault="00310FB1" w:rsidP="00310FB1">
            <w:pPr>
              <w:jc w:val="center"/>
              <w:rPr>
                <w:rFonts w:ascii="GHEA Grapalat" w:hAnsi="GHEA Grapalat"/>
                <w:sz w:val="20"/>
                <w:szCs w:val="20"/>
              </w:rPr>
            </w:pPr>
          </w:p>
        </w:tc>
        <w:tc>
          <w:tcPr>
            <w:tcW w:w="1134" w:type="dxa"/>
            <w:vAlign w:val="center"/>
          </w:tcPr>
          <w:p w14:paraId="41F4C9E3" w14:textId="77777777" w:rsidR="00310FB1" w:rsidRPr="006853F7" w:rsidRDefault="00310FB1" w:rsidP="00310FB1">
            <w:pPr>
              <w:jc w:val="center"/>
              <w:rPr>
                <w:rFonts w:ascii="GHEA Grapalat" w:hAnsi="GHEA Grapalat"/>
                <w:sz w:val="20"/>
                <w:szCs w:val="20"/>
              </w:rPr>
            </w:pPr>
          </w:p>
        </w:tc>
        <w:tc>
          <w:tcPr>
            <w:tcW w:w="850" w:type="dxa"/>
            <w:vAlign w:val="center"/>
          </w:tcPr>
          <w:p w14:paraId="66F1D152" w14:textId="54EB4476"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94</w:t>
            </w:r>
          </w:p>
        </w:tc>
        <w:tc>
          <w:tcPr>
            <w:tcW w:w="709" w:type="dxa"/>
            <w:vAlign w:val="center"/>
          </w:tcPr>
          <w:p w14:paraId="65F8180B" w14:textId="11065DB7"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79BF555B" w14:textId="3C45FB77"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3C3A6B76" w14:textId="63CCD0BB"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 xml:space="preserve">В случае выделения финансовых средств, после вступления в силу </w:t>
            </w:r>
            <w:r w:rsidRPr="00863693">
              <w:rPr>
                <w:rFonts w:ascii="GHEA Grapalat" w:hAnsi="GHEA Grapalat"/>
                <w:sz w:val="18"/>
                <w:szCs w:val="18"/>
              </w:rPr>
              <w:lastRenderedPageBreak/>
              <w:t>соглашения, заключаемого между сторонами, — до 25.05.2026.</w:t>
            </w:r>
          </w:p>
        </w:tc>
      </w:tr>
      <w:tr w:rsidR="00310FB1" w:rsidRPr="00B138F3" w14:paraId="7273F6CF" w14:textId="77777777" w:rsidTr="00310FB1">
        <w:trPr>
          <w:trHeight w:val="246"/>
          <w:jc w:val="center"/>
        </w:trPr>
        <w:tc>
          <w:tcPr>
            <w:tcW w:w="1242" w:type="dxa"/>
            <w:vAlign w:val="center"/>
          </w:tcPr>
          <w:p w14:paraId="521D416A" w14:textId="51A9A5D2"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6</w:t>
            </w:r>
          </w:p>
        </w:tc>
        <w:tc>
          <w:tcPr>
            <w:tcW w:w="2715" w:type="dxa"/>
            <w:vAlign w:val="center"/>
          </w:tcPr>
          <w:p w14:paraId="476364E3" w14:textId="744B448D"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15331153</w:t>
            </w:r>
          </w:p>
        </w:tc>
        <w:tc>
          <w:tcPr>
            <w:tcW w:w="1559" w:type="dxa"/>
            <w:vAlign w:val="center"/>
          </w:tcPr>
          <w:p w14:paraId="4B222916" w14:textId="0691B835"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Чечевица</w:t>
            </w:r>
          </w:p>
        </w:tc>
        <w:tc>
          <w:tcPr>
            <w:tcW w:w="1187" w:type="dxa"/>
          </w:tcPr>
          <w:p w14:paraId="788F1BE9" w14:textId="77777777" w:rsidR="00310FB1" w:rsidRPr="00A71D81" w:rsidRDefault="00310FB1" w:rsidP="00310FB1">
            <w:pPr>
              <w:jc w:val="center"/>
              <w:rPr>
                <w:rFonts w:ascii="GHEA Grapalat" w:hAnsi="GHEA Grapalat"/>
                <w:sz w:val="20"/>
              </w:rPr>
            </w:pPr>
          </w:p>
        </w:tc>
        <w:tc>
          <w:tcPr>
            <w:tcW w:w="2205" w:type="dxa"/>
          </w:tcPr>
          <w:p w14:paraId="252EC191" w14:textId="1F547AC9" w:rsidR="00310FB1" w:rsidRPr="00A71D81" w:rsidRDefault="00310FB1" w:rsidP="00310FB1">
            <w:pPr>
              <w:jc w:val="center"/>
              <w:rPr>
                <w:rFonts w:ascii="GHEA Grapalat" w:hAnsi="GHEA Grapalat"/>
                <w:sz w:val="20"/>
              </w:rPr>
            </w:pPr>
            <w:r w:rsidRPr="008E32BE">
              <w:rPr>
                <w:rFonts w:ascii="GHEA Grapalat" w:hAnsi="GHEA Grapalat"/>
                <w:sz w:val="20"/>
              </w:rPr>
              <w:t xml:space="preserve">ГОСТ 7066-2019, Чечевица 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w:t>
            </w:r>
            <w:r w:rsidRPr="008E32BE">
              <w:rPr>
                <w:rFonts w:ascii="GHEA Grapalat" w:hAnsi="GHEA Grapalat"/>
                <w:sz w:val="20"/>
              </w:rPr>
              <w:lastRenderedPageBreak/>
              <w:t>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0DC49E56" w14:textId="06F726F9"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4AFB07BB" w14:textId="77777777" w:rsidR="00310FB1" w:rsidRPr="006853F7" w:rsidRDefault="00310FB1" w:rsidP="00310FB1">
            <w:pPr>
              <w:jc w:val="center"/>
              <w:rPr>
                <w:rFonts w:ascii="GHEA Grapalat" w:hAnsi="GHEA Grapalat"/>
                <w:sz w:val="20"/>
                <w:szCs w:val="20"/>
              </w:rPr>
            </w:pPr>
          </w:p>
        </w:tc>
        <w:tc>
          <w:tcPr>
            <w:tcW w:w="1134" w:type="dxa"/>
            <w:vAlign w:val="center"/>
          </w:tcPr>
          <w:p w14:paraId="1B647D82" w14:textId="77777777" w:rsidR="00310FB1" w:rsidRPr="006853F7" w:rsidRDefault="00310FB1" w:rsidP="00310FB1">
            <w:pPr>
              <w:jc w:val="center"/>
              <w:rPr>
                <w:rFonts w:ascii="GHEA Grapalat" w:hAnsi="GHEA Grapalat"/>
                <w:sz w:val="20"/>
                <w:szCs w:val="20"/>
              </w:rPr>
            </w:pPr>
          </w:p>
        </w:tc>
        <w:tc>
          <w:tcPr>
            <w:tcW w:w="850" w:type="dxa"/>
            <w:vAlign w:val="center"/>
          </w:tcPr>
          <w:p w14:paraId="792F9F44" w14:textId="60AE349D"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94</w:t>
            </w:r>
          </w:p>
        </w:tc>
        <w:tc>
          <w:tcPr>
            <w:tcW w:w="709" w:type="dxa"/>
            <w:vAlign w:val="center"/>
          </w:tcPr>
          <w:p w14:paraId="32FDF900" w14:textId="4370813B"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5446543C" w14:textId="4E1A9278"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291A5678" w14:textId="6C71DDDB"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w:t>
            </w:r>
            <w:r w:rsidRPr="00863693">
              <w:rPr>
                <w:rFonts w:ascii="GHEA Grapalat" w:hAnsi="GHEA Grapalat"/>
                <w:sz w:val="18"/>
                <w:szCs w:val="18"/>
              </w:rPr>
              <w:lastRenderedPageBreak/>
              <w:t>ми, — до 25.05.2026.</w:t>
            </w:r>
          </w:p>
        </w:tc>
      </w:tr>
      <w:tr w:rsidR="00310FB1" w:rsidRPr="00B138F3" w14:paraId="7126EA6A" w14:textId="77777777" w:rsidTr="00310FB1">
        <w:trPr>
          <w:trHeight w:val="246"/>
          <w:jc w:val="center"/>
        </w:trPr>
        <w:tc>
          <w:tcPr>
            <w:tcW w:w="1242" w:type="dxa"/>
            <w:vAlign w:val="center"/>
          </w:tcPr>
          <w:p w14:paraId="65D04C66" w14:textId="529EC98A"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lastRenderedPageBreak/>
              <w:t>1</w:t>
            </w:r>
            <w:r w:rsidRPr="00544B02">
              <w:rPr>
                <w:rFonts w:ascii="GHEA Grapalat" w:hAnsi="GHEA Grapalat"/>
                <w:sz w:val="20"/>
                <w:szCs w:val="20"/>
                <w:lang w:val="en-US"/>
              </w:rPr>
              <w:t>7</w:t>
            </w:r>
          </w:p>
        </w:tc>
        <w:tc>
          <w:tcPr>
            <w:tcW w:w="2715" w:type="dxa"/>
            <w:vAlign w:val="center"/>
          </w:tcPr>
          <w:p w14:paraId="030FBFCC" w14:textId="30A69DFB"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15540000</w:t>
            </w:r>
          </w:p>
        </w:tc>
        <w:tc>
          <w:tcPr>
            <w:tcW w:w="1559" w:type="dxa"/>
            <w:vAlign w:val="center"/>
          </w:tcPr>
          <w:p w14:paraId="0E3DA751" w14:textId="030780C7"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Сыр</w:t>
            </w:r>
          </w:p>
        </w:tc>
        <w:tc>
          <w:tcPr>
            <w:tcW w:w="1187" w:type="dxa"/>
          </w:tcPr>
          <w:p w14:paraId="6E48765D" w14:textId="77777777" w:rsidR="00310FB1" w:rsidRPr="00A71D81" w:rsidRDefault="00310FB1" w:rsidP="00310FB1">
            <w:pPr>
              <w:jc w:val="center"/>
              <w:rPr>
                <w:rFonts w:ascii="GHEA Grapalat" w:hAnsi="GHEA Grapalat"/>
                <w:sz w:val="20"/>
              </w:rPr>
            </w:pPr>
          </w:p>
        </w:tc>
        <w:tc>
          <w:tcPr>
            <w:tcW w:w="2205" w:type="dxa"/>
          </w:tcPr>
          <w:p w14:paraId="6CF1B782" w14:textId="51E3F68F" w:rsidR="00310FB1" w:rsidRPr="00A71D81" w:rsidRDefault="00310FB1" w:rsidP="00310FB1">
            <w:pPr>
              <w:jc w:val="center"/>
              <w:rPr>
                <w:rFonts w:ascii="GHEA Grapalat" w:hAnsi="GHEA Grapalat"/>
                <w:sz w:val="20"/>
              </w:rPr>
            </w:pPr>
            <w:r w:rsidRPr="008E32BE">
              <w:rPr>
                <w:rFonts w:ascii="GHEA Grapalat" w:hAnsi="GHEA Grapalat"/>
                <w:sz w:val="20"/>
              </w:rPr>
              <w:t xml:space="preserve">АСТ 377-2016 Сыр. Чанах: Белый рассольный сыр, выработанный из коровьего молока, с массовой долей жира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w:t>
            </w:r>
            <w:r w:rsidRPr="008E32BE">
              <w:rPr>
                <w:rFonts w:ascii="GHEA Grapalat" w:hAnsi="GHEA Grapalat"/>
                <w:sz w:val="20"/>
              </w:rPr>
              <w:lastRenderedPageBreak/>
              <w:t>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1019DB75" w14:textId="3176A27F"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4B04DA44" w14:textId="77777777" w:rsidR="00310FB1" w:rsidRPr="006853F7" w:rsidRDefault="00310FB1" w:rsidP="00310FB1">
            <w:pPr>
              <w:jc w:val="center"/>
              <w:rPr>
                <w:rFonts w:ascii="GHEA Grapalat" w:hAnsi="GHEA Grapalat"/>
                <w:sz w:val="20"/>
                <w:szCs w:val="20"/>
              </w:rPr>
            </w:pPr>
          </w:p>
        </w:tc>
        <w:tc>
          <w:tcPr>
            <w:tcW w:w="1134" w:type="dxa"/>
            <w:vAlign w:val="center"/>
          </w:tcPr>
          <w:p w14:paraId="1436367A" w14:textId="77777777" w:rsidR="00310FB1" w:rsidRPr="006853F7" w:rsidRDefault="00310FB1" w:rsidP="00310FB1">
            <w:pPr>
              <w:jc w:val="center"/>
              <w:rPr>
                <w:rFonts w:ascii="GHEA Grapalat" w:hAnsi="GHEA Grapalat"/>
                <w:sz w:val="20"/>
                <w:szCs w:val="20"/>
              </w:rPr>
            </w:pPr>
          </w:p>
        </w:tc>
        <w:tc>
          <w:tcPr>
            <w:tcW w:w="850" w:type="dxa"/>
            <w:vAlign w:val="center"/>
          </w:tcPr>
          <w:p w14:paraId="7ED49CA4" w14:textId="16254B65"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170</w:t>
            </w:r>
          </w:p>
        </w:tc>
        <w:tc>
          <w:tcPr>
            <w:tcW w:w="709" w:type="dxa"/>
            <w:vAlign w:val="center"/>
          </w:tcPr>
          <w:p w14:paraId="3D8A33DE" w14:textId="675919B6"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79F4A1E3" w14:textId="603C3E65"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38F3844A" w14:textId="02329C63"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375CA52F" w14:textId="77777777" w:rsidTr="00310FB1">
        <w:trPr>
          <w:trHeight w:val="246"/>
          <w:jc w:val="center"/>
        </w:trPr>
        <w:tc>
          <w:tcPr>
            <w:tcW w:w="1242" w:type="dxa"/>
            <w:vAlign w:val="center"/>
          </w:tcPr>
          <w:p w14:paraId="7CFBD50C" w14:textId="2F44A4C0"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1</w:t>
            </w:r>
            <w:r w:rsidRPr="00544B02">
              <w:rPr>
                <w:rFonts w:ascii="GHEA Grapalat" w:hAnsi="GHEA Grapalat"/>
                <w:sz w:val="20"/>
                <w:szCs w:val="20"/>
                <w:lang w:val="en-US"/>
              </w:rPr>
              <w:t>8</w:t>
            </w:r>
          </w:p>
        </w:tc>
        <w:tc>
          <w:tcPr>
            <w:tcW w:w="2715" w:type="dxa"/>
            <w:vAlign w:val="center"/>
          </w:tcPr>
          <w:p w14:paraId="642926F7" w14:textId="77711F95" w:rsidR="00310FB1" w:rsidRPr="00544B02" w:rsidRDefault="00310FB1" w:rsidP="00310FB1">
            <w:pPr>
              <w:jc w:val="center"/>
              <w:rPr>
                <w:rFonts w:ascii="GHEA Grapalat" w:hAnsi="GHEA Grapalat"/>
                <w:sz w:val="20"/>
                <w:szCs w:val="20"/>
              </w:rPr>
            </w:pPr>
            <w:r w:rsidRPr="00544B02">
              <w:rPr>
                <w:rFonts w:ascii="GHEA Grapalat" w:hAnsi="GHEA Grapalat" w:cs="Calibri"/>
                <w:color w:val="000000"/>
                <w:sz w:val="20"/>
                <w:szCs w:val="20"/>
              </w:rPr>
              <w:t>15551600</w:t>
            </w:r>
          </w:p>
        </w:tc>
        <w:tc>
          <w:tcPr>
            <w:tcW w:w="1559" w:type="dxa"/>
            <w:vAlign w:val="center"/>
          </w:tcPr>
          <w:p w14:paraId="19C8CA71" w14:textId="49D57C0F" w:rsidR="00310FB1" w:rsidRPr="00544B02" w:rsidRDefault="00310FB1" w:rsidP="00310FB1">
            <w:pPr>
              <w:jc w:val="center"/>
              <w:rPr>
                <w:rFonts w:ascii="GHEA Grapalat" w:hAnsi="GHEA Grapalat"/>
                <w:sz w:val="20"/>
                <w:szCs w:val="20"/>
              </w:rPr>
            </w:pPr>
            <w:proofErr w:type="spellStart"/>
            <w:r w:rsidRPr="00544B02">
              <w:rPr>
                <w:rFonts w:ascii="GHEA Grapalat" w:hAnsi="GHEA Grapalat"/>
                <w:sz w:val="20"/>
                <w:szCs w:val="20"/>
              </w:rPr>
              <w:t>Мацоны</w:t>
            </w:r>
            <w:proofErr w:type="spellEnd"/>
          </w:p>
        </w:tc>
        <w:tc>
          <w:tcPr>
            <w:tcW w:w="1187" w:type="dxa"/>
          </w:tcPr>
          <w:p w14:paraId="470B1C6E" w14:textId="77777777" w:rsidR="00310FB1" w:rsidRPr="00A71D81" w:rsidRDefault="00310FB1" w:rsidP="00310FB1">
            <w:pPr>
              <w:jc w:val="center"/>
              <w:rPr>
                <w:rFonts w:ascii="GHEA Grapalat" w:hAnsi="GHEA Grapalat"/>
                <w:sz w:val="20"/>
              </w:rPr>
            </w:pPr>
          </w:p>
        </w:tc>
        <w:tc>
          <w:tcPr>
            <w:tcW w:w="2205" w:type="dxa"/>
          </w:tcPr>
          <w:p w14:paraId="104E7777" w14:textId="1E0518B4" w:rsidR="00310FB1" w:rsidRPr="00A71D81" w:rsidRDefault="00310FB1" w:rsidP="00310FB1">
            <w:pPr>
              <w:jc w:val="center"/>
              <w:rPr>
                <w:rFonts w:ascii="GHEA Grapalat" w:hAnsi="GHEA Grapalat"/>
                <w:sz w:val="20"/>
              </w:rPr>
            </w:pPr>
            <w:r w:rsidRPr="008E32BE">
              <w:rPr>
                <w:rFonts w:ascii="GHEA Grapalat" w:hAnsi="GHEA Grapalat"/>
                <w:sz w:val="20"/>
              </w:rPr>
              <w:t xml:space="preserve">АСТ 120-2005, </w:t>
            </w:r>
            <w:proofErr w:type="spellStart"/>
            <w:r>
              <w:t>Мацоны</w:t>
            </w:r>
            <w:proofErr w:type="spellEnd"/>
            <w:r>
              <w:t xml:space="preserve"> </w:t>
            </w:r>
            <w:r w:rsidRPr="008E32BE">
              <w:rPr>
                <w:rFonts w:ascii="GHEA Grapalat" w:hAnsi="GHEA Grapalat"/>
                <w:sz w:val="20"/>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w:t>
            </w:r>
            <w:r w:rsidRPr="008E32BE">
              <w:rPr>
                <w:rFonts w:ascii="GHEA Grapalat" w:hAnsi="GHEA Grapalat"/>
                <w:sz w:val="20"/>
              </w:rPr>
              <w:lastRenderedPageBreak/>
              <w:t>033/2013).</w:t>
            </w:r>
          </w:p>
        </w:tc>
        <w:tc>
          <w:tcPr>
            <w:tcW w:w="1085" w:type="dxa"/>
            <w:vAlign w:val="center"/>
          </w:tcPr>
          <w:p w14:paraId="2D49B8FE" w14:textId="44916F48" w:rsidR="00310FB1" w:rsidRPr="00804DC8" w:rsidRDefault="00310FB1" w:rsidP="00310FB1">
            <w:pPr>
              <w:jc w:val="center"/>
              <w:rPr>
                <w:rFonts w:ascii="GHEA Grapalat" w:hAnsi="GHEA Grapalat"/>
                <w:sz w:val="20"/>
                <w:szCs w:val="20"/>
              </w:rPr>
            </w:pPr>
            <w:r>
              <w:rPr>
                <w:rFonts w:ascii="GHEA Grapalat" w:hAnsi="GHEA Grapalat" w:cs="Arial"/>
                <w:sz w:val="20"/>
                <w:szCs w:val="20"/>
              </w:rPr>
              <w:lastRenderedPageBreak/>
              <w:t>кг</w:t>
            </w:r>
          </w:p>
        </w:tc>
        <w:tc>
          <w:tcPr>
            <w:tcW w:w="1559" w:type="dxa"/>
            <w:vAlign w:val="center"/>
          </w:tcPr>
          <w:p w14:paraId="004ABAEC" w14:textId="77777777" w:rsidR="00310FB1" w:rsidRPr="006853F7" w:rsidRDefault="00310FB1" w:rsidP="00310FB1">
            <w:pPr>
              <w:jc w:val="center"/>
              <w:rPr>
                <w:rFonts w:ascii="GHEA Grapalat" w:hAnsi="GHEA Grapalat"/>
                <w:sz w:val="20"/>
                <w:szCs w:val="20"/>
              </w:rPr>
            </w:pPr>
          </w:p>
        </w:tc>
        <w:tc>
          <w:tcPr>
            <w:tcW w:w="1134" w:type="dxa"/>
            <w:vAlign w:val="center"/>
          </w:tcPr>
          <w:p w14:paraId="4DF1B09F" w14:textId="77777777" w:rsidR="00310FB1" w:rsidRPr="006853F7" w:rsidRDefault="00310FB1" w:rsidP="00310FB1">
            <w:pPr>
              <w:jc w:val="center"/>
              <w:rPr>
                <w:rFonts w:ascii="GHEA Grapalat" w:hAnsi="GHEA Grapalat"/>
                <w:sz w:val="20"/>
                <w:szCs w:val="20"/>
              </w:rPr>
            </w:pPr>
          </w:p>
        </w:tc>
        <w:tc>
          <w:tcPr>
            <w:tcW w:w="850" w:type="dxa"/>
            <w:vAlign w:val="center"/>
          </w:tcPr>
          <w:p w14:paraId="4C11A924" w14:textId="2FCA2BCC" w:rsidR="00310FB1" w:rsidRPr="00FA5671" w:rsidRDefault="00310FB1" w:rsidP="00310FB1">
            <w:pPr>
              <w:jc w:val="center"/>
              <w:rPr>
                <w:rFonts w:ascii="GHEA Grapalat" w:hAnsi="GHEA Grapalat"/>
                <w:sz w:val="20"/>
                <w:szCs w:val="20"/>
              </w:rPr>
            </w:pPr>
            <w:r w:rsidRPr="00D1748A">
              <w:rPr>
                <w:rFonts w:ascii="GHEA Grapalat" w:hAnsi="GHEA Grapalat" w:cs="Arial"/>
                <w:color w:val="000000"/>
                <w:sz w:val="20"/>
                <w:szCs w:val="20"/>
              </w:rPr>
              <w:t>113</w:t>
            </w:r>
          </w:p>
        </w:tc>
        <w:tc>
          <w:tcPr>
            <w:tcW w:w="709" w:type="dxa"/>
            <w:vAlign w:val="center"/>
          </w:tcPr>
          <w:p w14:paraId="5C92A916" w14:textId="6AA62075"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016D9720" w14:textId="023825F1"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644B49D7" w14:textId="3F143537"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r w:rsidR="00310FB1" w:rsidRPr="00B138F3" w14:paraId="09814551" w14:textId="77777777" w:rsidTr="00310FB1">
        <w:trPr>
          <w:trHeight w:val="246"/>
          <w:jc w:val="center"/>
        </w:trPr>
        <w:tc>
          <w:tcPr>
            <w:tcW w:w="1242" w:type="dxa"/>
            <w:vAlign w:val="center"/>
          </w:tcPr>
          <w:p w14:paraId="7839C67A" w14:textId="7B5223FA" w:rsidR="00310FB1" w:rsidRPr="00544B02" w:rsidRDefault="00310FB1" w:rsidP="00310FB1">
            <w:pPr>
              <w:widowControl w:val="0"/>
              <w:jc w:val="center"/>
              <w:rPr>
                <w:rFonts w:ascii="GHEA Grapalat" w:hAnsi="GHEA Grapalat"/>
                <w:sz w:val="20"/>
                <w:szCs w:val="20"/>
                <w:lang w:val="hy-AM"/>
              </w:rPr>
            </w:pPr>
            <w:r w:rsidRPr="00544B02">
              <w:rPr>
                <w:rFonts w:ascii="GHEA Grapalat" w:hAnsi="GHEA Grapalat"/>
                <w:sz w:val="20"/>
                <w:szCs w:val="20"/>
                <w:lang w:val="hy-AM"/>
              </w:rPr>
              <w:t>19</w:t>
            </w:r>
          </w:p>
        </w:tc>
        <w:tc>
          <w:tcPr>
            <w:tcW w:w="2715" w:type="dxa"/>
            <w:vAlign w:val="center"/>
          </w:tcPr>
          <w:p w14:paraId="5B801E52" w14:textId="0404E546" w:rsidR="00310FB1" w:rsidRPr="00544B02" w:rsidRDefault="00310FB1" w:rsidP="00310FB1">
            <w:pPr>
              <w:jc w:val="center"/>
              <w:rPr>
                <w:rFonts w:ascii="GHEA Grapalat" w:hAnsi="GHEA Grapalat" w:cs="Calibri"/>
                <w:color w:val="000000"/>
                <w:sz w:val="20"/>
                <w:szCs w:val="20"/>
              </w:rPr>
            </w:pPr>
            <w:r w:rsidRPr="00544B02">
              <w:rPr>
                <w:rFonts w:ascii="GHEA Grapalat" w:hAnsi="GHEA Grapalat" w:cs="Calibri"/>
                <w:color w:val="000000"/>
                <w:sz w:val="20"/>
                <w:szCs w:val="20"/>
              </w:rPr>
              <w:t>15333100</w:t>
            </w:r>
          </w:p>
        </w:tc>
        <w:tc>
          <w:tcPr>
            <w:tcW w:w="1559" w:type="dxa"/>
            <w:vAlign w:val="center"/>
          </w:tcPr>
          <w:p w14:paraId="5D180E1F" w14:textId="00DBF308" w:rsidR="00310FB1" w:rsidRPr="00544B02" w:rsidRDefault="00310FB1" w:rsidP="00310FB1">
            <w:pPr>
              <w:jc w:val="center"/>
              <w:rPr>
                <w:rFonts w:ascii="GHEA Grapalat" w:hAnsi="GHEA Grapalat"/>
                <w:sz w:val="20"/>
                <w:szCs w:val="20"/>
              </w:rPr>
            </w:pPr>
            <w:r w:rsidRPr="00544B02">
              <w:rPr>
                <w:rFonts w:ascii="GHEA Grapalat" w:hAnsi="GHEA Grapalat"/>
                <w:sz w:val="20"/>
                <w:szCs w:val="20"/>
              </w:rPr>
              <w:t>томатная паста</w:t>
            </w:r>
          </w:p>
        </w:tc>
        <w:tc>
          <w:tcPr>
            <w:tcW w:w="1187" w:type="dxa"/>
          </w:tcPr>
          <w:p w14:paraId="7EE2AF66" w14:textId="77777777" w:rsidR="00310FB1" w:rsidRPr="00A71D81" w:rsidRDefault="00310FB1" w:rsidP="00310FB1">
            <w:pPr>
              <w:jc w:val="center"/>
              <w:rPr>
                <w:rFonts w:ascii="GHEA Grapalat" w:hAnsi="GHEA Grapalat"/>
                <w:sz w:val="20"/>
              </w:rPr>
            </w:pPr>
          </w:p>
        </w:tc>
        <w:tc>
          <w:tcPr>
            <w:tcW w:w="2205" w:type="dxa"/>
          </w:tcPr>
          <w:p w14:paraId="596FCAB9" w14:textId="4A95DCFA" w:rsidR="00310FB1" w:rsidRPr="00A71D81" w:rsidRDefault="00310FB1" w:rsidP="00310FB1">
            <w:pPr>
              <w:jc w:val="center"/>
              <w:rPr>
                <w:rFonts w:ascii="GHEA Grapalat" w:hAnsi="GHEA Grapalat"/>
                <w:sz w:val="20"/>
              </w:rPr>
            </w:pPr>
            <w:r w:rsidRPr="00D355A0">
              <w:rPr>
                <w:rFonts w:ascii="GHEA Grapalat" w:hAnsi="GHEA Grapalat"/>
                <w:sz w:val="20"/>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1085" w:type="dxa"/>
            <w:vAlign w:val="center"/>
          </w:tcPr>
          <w:p w14:paraId="30C0FFFD" w14:textId="262B6276" w:rsidR="00310FB1" w:rsidRPr="00804DC8" w:rsidRDefault="00310FB1" w:rsidP="00310FB1">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7294C26" w14:textId="77777777" w:rsidR="00310FB1" w:rsidRPr="006853F7" w:rsidRDefault="00310FB1" w:rsidP="00310FB1">
            <w:pPr>
              <w:jc w:val="center"/>
              <w:rPr>
                <w:rFonts w:ascii="GHEA Grapalat" w:hAnsi="GHEA Grapalat"/>
                <w:sz w:val="20"/>
                <w:szCs w:val="20"/>
              </w:rPr>
            </w:pPr>
          </w:p>
        </w:tc>
        <w:tc>
          <w:tcPr>
            <w:tcW w:w="1134" w:type="dxa"/>
            <w:vAlign w:val="center"/>
          </w:tcPr>
          <w:p w14:paraId="065B3356" w14:textId="77777777" w:rsidR="00310FB1" w:rsidRPr="006853F7" w:rsidRDefault="00310FB1" w:rsidP="00310FB1">
            <w:pPr>
              <w:jc w:val="center"/>
              <w:rPr>
                <w:rFonts w:ascii="GHEA Grapalat" w:hAnsi="GHEA Grapalat"/>
                <w:sz w:val="20"/>
                <w:szCs w:val="20"/>
              </w:rPr>
            </w:pPr>
          </w:p>
        </w:tc>
        <w:tc>
          <w:tcPr>
            <w:tcW w:w="850" w:type="dxa"/>
            <w:vAlign w:val="center"/>
          </w:tcPr>
          <w:p w14:paraId="73CD2283" w14:textId="79FEFD3C" w:rsidR="00310FB1" w:rsidRPr="00FA5671" w:rsidRDefault="00310FB1" w:rsidP="00310FB1">
            <w:pPr>
              <w:jc w:val="center"/>
              <w:rPr>
                <w:rFonts w:ascii="GHEA Grapalat" w:hAnsi="GHEA Grapalat"/>
                <w:sz w:val="20"/>
                <w:szCs w:val="20"/>
              </w:rPr>
            </w:pPr>
            <w:r w:rsidRPr="00D1748A">
              <w:rPr>
                <w:rFonts w:ascii="GHEA Grapalat" w:hAnsi="GHEA Grapalat" w:cs="Calibri"/>
                <w:color w:val="000000"/>
                <w:sz w:val="18"/>
                <w:szCs w:val="18"/>
              </w:rPr>
              <w:t>23</w:t>
            </w:r>
          </w:p>
        </w:tc>
        <w:tc>
          <w:tcPr>
            <w:tcW w:w="709" w:type="dxa"/>
            <w:vAlign w:val="center"/>
          </w:tcPr>
          <w:p w14:paraId="1FB1E53E" w14:textId="054A4E56" w:rsidR="00310FB1" w:rsidRDefault="00310FB1" w:rsidP="00310FB1">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Ул. Ереванян шоссе, здания 91</w:t>
            </w:r>
          </w:p>
        </w:tc>
        <w:tc>
          <w:tcPr>
            <w:tcW w:w="1158" w:type="dxa"/>
            <w:vAlign w:val="center"/>
          </w:tcPr>
          <w:p w14:paraId="06B43380" w14:textId="0EABEB13" w:rsidR="00310FB1" w:rsidRDefault="00310FB1" w:rsidP="00310F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vAlign w:val="center"/>
          </w:tcPr>
          <w:p w14:paraId="4A285CE9" w14:textId="7465E35C" w:rsidR="00310FB1" w:rsidRPr="009C158B" w:rsidRDefault="00310FB1" w:rsidP="00310FB1">
            <w:pPr>
              <w:jc w:val="center"/>
              <w:rPr>
                <w:rFonts w:ascii="GHEA Grapalat" w:hAnsi="GHEA Grapalat"/>
                <w:sz w:val="18"/>
                <w:szCs w:val="18"/>
                <w:lang w:val="hy-AM"/>
              </w:rPr>
            </w:pPr>
            <w:r w:rsidRPr="00863693">
              <w:rPr>
                <w:rFonts w:ascii="GHEA Grapalat" w:hAnsi="GHEA Grapalat"/>
                <w:sz w:val="18"/>
                <w:szCs w:val="18"/>
              </w:rPr>
              <w:t>В случае выделения финансовых средств, после вступления в силу соглашения, заключаемого между сторонами, — до 25.05.2026.</w:t>
            </w:r>
          </w:p>
        </w:tc>
      </w:tr>
    </w:tbl>
    <w:p w14:paraId="74468A7C"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Общие обязательные требования к товарной группе:                                                       </w:t>
      </w:r>
    </w:p>
    <w:p w14:paraId="513BBC0B" w14:textId="77777777" w:rsidR="001222D3" w:rsidRPr="001222D3" w:rsidRDefault="001222D3" w:rsidP="001222D3">
      <w:pPr>
        <w:widowControl w:val="0"/>
        <w:jc w:val="both"/>
        <w:rPr>
          <w:rFonts w:ascii="GHEA Grapalat" w:hAnsi="GHEA Grapalat"/>
        </w:rPr>
      </w:pPr>
      <w:r w:rsidRPr="001222D3">
        <w:rPr>
          <w:rFonts w:ascii="GHEA Grapalat" w:hAnsi="GHEA Grapalat"/>
        </w:rPr>
        <w:t>Безопасность, упаковка и маркировка:</w:t>
      </w:r>
    </w:p>
    <w:p w14:paraId="7BA9DBB7"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техническим регламентам «о безопасности зерна» (ТР ТС 015/2011), принятым решением Комиссии Таможенного союза от 9 декабря 2011 г. № 874  </w:t>
      </w:r>
    </w:p>
    <w:p w14:paraId="3E5F06FF"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требованиям «о безопасности пищевых продуктов» (ТР ТС 021/2011), принятым решением Комиссии Таможенного союза от 9 декабря 2011 года № 880.  </w:t>
      </w:r>
    </w:p>
    <w:p w14:paraId="5E9C46DE"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«пищевого продукта в части его маркировки» (ТР ТС 022/2011), принятому решением Комиссии Таможенного союза от 9 декабря 2011 года № 881 •  </w:t>
      </w:r>
    </w:p>
    <w:p w14:paraId="2C579182" w14:textId="77777777" w:rsidR="001222D3" w:rsidRPr="001222D3" w:rsidRDefault="001222D3" w:rsidP="001222D3">
      <w:pPr>
        <w:widowControl w:val="0"/>
        <w:jc w:val="both"/>
        <w:rPr>
          <w:rFonts w:ascii="GHEA Grapalat" w:hAnsi="GHEA Grapalat"/>
        </w:rPr>
      </w:pPr>
      <w:r w:rsidRPr="001222D3">
        <w:rPr>
          <w:rFonts w:ascii="GHEA Grapalat" w:hAnsi="GHEA Grapalat"/>
        </w:rPr>
        <w:lastRenderedPageBreak/>
        <w:t>• Соблюдение правил «о безопасности упаковки» (ТР ТС 005/2011), принятых комиссией Таможенного союза решением № 769 от 16 августа 2011 года.</w:t>
      </w:r>
    </w:p>
    <w:p w14:paraId="3676006B"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Соблюдение статьи 9 Закона РА «О безопасности пищевых продуктов» </w:t>
      </w:r>
    </w:p>
    <w:p w14:paraId="67FADAB1" w14:textId="77777777" w:rsidR="001222D3" w:rsidRPr="001222D3" w:rsidRDefault="001222D3" w:rsidP="001222D3">
      <w:pPr>
        <w:widowControl w:val="0"/>
        <w:jc w:val="both"/>
        <w:rPr>
          <w:rFonts w:ascii="GHEA Grapalat" w:hAnsi="GHEA Grapalat"/>
        </w:rPr>
      </w:pPr>
      <w:r w:rsidRPr="001222D3">
        <w:rPr>
          <w:rFonts w:ascii="GHEA Grapalat" w:hAnsi="GHEA Grapalat"/>
        </w:rPr>
        <w:t>Обязательные требования к поставке:</w:t>
      </w:r>
    </w:p>
    <w:p w14:paraId="1DA49FA1" w14:textId="77777777" w:rsidR="001222D3" w:rsidRPr="001222D3" w:rsidRDefault="001222D3" w:rsidP="001222D3">
      <w:pPr>
        <w:widowControl w:val="0"/>
        <w:jc w:val="both"/>
        <w:rPr>
          <w:rFonts w:ascii="GHEA Grapalat" w:hAnsi="GHEA Grapalat"/>
        </w:rPr>
      </w:pPr>
      <w:r w:rsidRPr="001222D3">
        <w:rPr>
          <w:rFonts w:ascii="GHEA Grapalat" w:hAnsi="GHEA Grapalat"/>
        </w:rPr>
        <w:t>• В рамках контракта поставка осуществляется на основе фактической посещаемости учащихся в соответствии с требованиями заказчика.:</w:t>
      </w:r>
    </w:p>
    <w:p w14:paraId="4F8CA978" w14:textId="77777777" w:rsidR="001222D3" w:rsidRPr="001222D3" w:rsidRDefault="001222D3" w:rsidP="001222D3">
      <w:pPr>
        <w:widowControl w:val="0"/>
        <w:jc w:val="both"/>
        <w:rPr>
          <w:rFonts w:ascii="GHEA Grapalat" w:hAnsi="GHEA Grapalat"/>
        </w:rPr>
      </w:pPr>
      <w:r w:rsidRPr="001222D3">
        <w:rPr>
          <w:rFonts w:ascii="GHEA Grapalat" w:hAnsi="GHEA Grapalat"/>
        </w:rPr>
        <w:t>• Доставка заказанной товарной группы осуществляется в течение рабочего дня с 9:00 до 16:00:</w:t>
      </w:r>
    </w:p>
    <w:p w14:paraId="624E5375" w14:textId="77777777" w:rsidR="001222D3" w:rsidRPr="001222D3" w:rsidRDefault="001222D3" w:rsidP="001222D3">
      <w:pPr>
        <w:widowControl w:val="0"/>
        <w:jc w:val="both"/>
        <w:rPr>
          <w:rFonts w:ascii="GHEA Grapalat" w:hAnsi="GHEA Grapalat"/>
        </w:rPr>
      </w:pPr>
    </w:p>
    <w:p w14:paraId="42DE5982" w14:textId="21068F3C" w:rsidR="00F954E8" w:rsidRPr="00B138F3" w:rsidRDefault="00F954E8" w:rsidP="001222D3">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1"/>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61"/>
        <w:gridCol w:w="1924"/>
        <w:gridCol w:w="918"/>
        <w:gridCol w:w="953"/>
        <w:gridCol w:w="667"/>
        <w:gridCol w:w="814"/>
        <w:gridCol w:w="705"/>
        <w:gridCol w:w="597"/>
        <w:gridCol w:w="679"/>
        <w:gridCol w:w="793"/>
        <w:gridCol w:w="865"/>
        <w:gridCol w:w="837"/>
        <w:gridCol w:w="921"/>
        <w:gridCol w:w="841"/>
        <w:gridCol w:w="762"/>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2A4EEF">
        <w:trPr>
          <w:trHeight w:val="956"/>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5EC156F9"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544B02">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2"/>
              <w:t>**</w:t>
            </w:r>
          </w:p>
        </w:tc>
      </w:tr>
      <w:tr w:rsidR="00B138F3" w:rsidRPr="00B138F3" w14:paraId="01612742" w14:textId="77777777" w:rsidTr="00E87188">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25"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408"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50B88" w:rsidRPr="00B138F3" w14:paraId="17DBFD26" w14:textId="77777777" w:rsidTr="00E87188">
        <w:trPr>
          <w:trHeight w:val="404"/>
          <w:jc w:val="center"/>
        </w:trPr>
        <w:tc>
          <w:tcPr>
            <w:tcW w:w="1679" w:type="dxa"/>
            <w:vAlign w:val="center"/>
          </w:tcPr>
          <w:p w14:paraId="072BC2FB" w14:textId="29870163" w:rsidR="00F50B88" w:rsidRPr="00DD2F5B"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p>
        </w:tc>
        <w:tc>
          <w:tcPr>
            <w:tcW w:w="1999" w:type="dxa"/>
            <w:vAlign w:val="center"/>
          </w:tcPr>
          <w:p w14:paraId="34E3CCE9" w14:textId="158C7109" w:rsidR="00F50B88" w:rsidRPr="002D04A8" w:rsidRDefault="00F50B88" w:rsidP="00F50B88">
            <w:pPr>
              <w:jc w:val="center"/>
              <w:rPr>
                <w:rFonts w:ascii="GHEA Grapalat" w:hAnsi="GHEA Grapalat"/>
                <w:sz w:val="20"/>
                <w:szCs w:val="20"/>
              </w:rPr>
            </w:pPr>
            <w:r w:rsidRPr="00544B02">
              <w:rPr>
                <w:rFonts w:ascii="GHEA Grapalat" w:hAnsi="GHEA Grapalat" w:cs="Calibri"/>
                <w:color w:val="000000"/>
                <w:sz w:val="20"/>
                <w:szCs w:val="20"/>
              </w:rPr>
              <w:t>15872400</w:t>
            </w:r>
          </w:p>
        </w:tc>
        <w:tc>
          <w:tcPr>
            <w:tcW w:w="1938" w:type="dxa"/>
            <w:vAlign w:val="center"/>
          </w:tcPr>
          <w:p w14:paraId="2238CEB1" w14:textId="730A7486" w:rsidR="00F50B88" w:rsidRPr="002D04A8" w:rsidRDefault="00F50B88" w:rsidP="00F50B88">
            <w:pPr>
              <w:rPr>
                <w:rFonts w:ascii="GHEA Grapalat" w:hAnsi="GHEA Grapalat"/>
                <w:sz w:val="20"/>
                <w:szCs w:val="20"/>
              </w:rPr>
            </w:pPr>
            <w:r w:rsidRPr="00544B02">
              <w:rPr>
                <w:rFonts w:ascii="GHEA Grapalat" w:hAnsi="GHEA Grapalat"/>
                <w:sz w:val="20"/>
                <w:szCs w:val="20"/>
              </w:rPr>
              <w:t>Соль</w:t>
            </w:r>
          </w:p>
        </w:tc>
        <w:tc>
          <w:tcPr>
            <w:tcW w:w="936" w:type="dxa"/>
            <w:vAlign w:val="center"/>
          </w:tcPr>
          <w:p w14:paraId="785E156E" w14:textId="1832396C"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C691D33" w14:textId="59D19430"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79215E6" w14:textId="582ED8DE"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A5F19BB" w14:textId="184297EA"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6D6AFA77" w14:textId="4DCAA8A0"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3C1797C6"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70265A2C"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0A5E429F"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5D2E9252" w14:textId="72B3D9F0" w:rsidR="00F50B88" w:rsidRDefault="00F50B88" w:rsidP="00F50B88">
            <w:pPr>
              <w:widowControl w:val="0"/>
              <w:jc w:val="center"/>
              <w:rPr>
                <w:rFonts w:ascii="GHEA Grapalat" w:hAnsi="GHEA Grapalat" w:cs="Arial"/>
                <w:sz w:val="16"/>
                <w:szCs w:val="16"/>
              </w:rPr>
            </w:pPr>
          </w:p>
        </w:tc>
        <w:tc>
          <w:tcPr>
            <w:tcW w:w="842" w:type="dxa"/>
            <w:vAlign w:val="center"/>
          </w:tcPr>
          <w:p w14:paraId="5EB03558" w14:textId="78BCC7E4" w:rsidR="00F50B88" w:rsidRDefault="00F50B88" w:rsidP="00F50B88">
            <w:pPr>
              <w:widowControl w:val="0"/>
              <w:jc w:val="center"/>
              <w:rPr>
                <w:rFonts w:ascii="GHEA Grapalat" w:hAnsi="GHEA Grapalat" w:cs="Arial"/>
                <w:sz w:val="16"/>
                <w:szCs w:val="16"/>
              </w:rPr>
            </w:pPr>
          </w:p>
        </w:tc>
        <w:tc>
          <w:tcPr>
            <w:tcW w:w="938" w:type="dxa"/>
            <w:vAlign w:val="center"/>
          </w:tcPr>
          <w:p w14:paraId="28FB5DD7" w14:textId="7D4D71D5" w:rsidR="00F50B88" w:rsidRDefault="00F50B88" w:rsidP="00F50B88">
            <w:pPr>
              <w:widowControl w:val="0"/>
              <w:jc w:val="center"/>
              <w:rPr>
                <w:rFonts w:ascii="GHEA Grapalat" w:hAnsi="GHEA Grapalat" w:cs="Arial"/>
                <w:sz w:val="16"/>
                <w:szCs w:val="16"/>
              </w:rPr>
            </w:pPr>
          </w:p>
        </w:tc>
        <w:tc>
          <w:tcPr>
            <w:tcW w:w="845" w:type="dxa"/>
            <w:vAlign w:val="center"/>
          </w:tcPr>
          <w:p w14:paraId="4E4BD806" w14:textId="1F14E9E6" w:rsidR="00F50B88" w:rsidRDefault="00F50B88" w:rsidP="00F50B88">
            <w:pPr>
              <w:widowControl w:val="0"/>
              <w:jc w:val="center"/>
              <w:rPr>
                <w:rFonts w:ascii="GHEA Grapalat" w:hAnsi="GHEA Grapalat" w:cs="Arial"/>
                <w:sz w:val="16"/>
                <w:szCs w:val="16"/>
              </w:rPr>
            </w:pPr>
          </w:p>
        </w:tc>
        <w:tc>
          <w:tcPr>
            <w:tcW w:w="773" w:type="dxa"/>
            <w:vAlign w:val="center"/>
          </w:tcPr>
          <w:p w14:paraId="4EAB2CA1" w14:textId="2B16882A" w:rsidR="00F50B88" w:rsidRPr="00595067" w:rsidRDefault="00F50B88" w:rsidP="00F50B88">
            <w:pPr>
              <w:widowControl w:val="0"/>
              <w:jc w:val="center"/>
              <w:rPr>
                <w:rFonts w:ascii="GHEA Grapalat" w:hAnsi="GHEA Grapalat"/>
                <w:b/>
                <w:sz w:val="16"/>
                <w:szCs w:val="16"/>
                <w:lang w:val="hy-AM"/>
              </w:rPr>
            </w:pPr>
            <w:r w:rsidRPr="00012F23">
              <w:rPr>
                <w:rFonts w:ascii="GHEA Grapalat" w:hAnsi="GHEA Grapalat"/>
                <w:sz w:val="18"/>
                <w:szCs w:val="18"/>
              </w:rPr>
              <w:t>100%</w:t>
            </w:r>
          </w:p>
        </w:tc>
      </w:tr>
      <w:tr w:rsidR="00F50B88" w:rsidRPr="00B138F3" w14:paraId="6EAF12A5" w14:textId="77777777" w:rsidTr="00E87188">
        <w:trPr>
          <w:trHeight w:val="404"/>
          <w:jc w:val="center"/>
        </w:trPr>
        <w:tc>
          <w:tcPr>
            <w:tcW w:w="1679" w:type="dxa"/>
            <w:vAlign w:val="center"/>
          </w:tcPr>
          <w:p w14:paraId="6D8B5A6B" w14:textId="7520F1FD" w:rsidR="00F50B88" w:rsidRPr="00DD2F5B"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2</w:t>
            </w:r>
          </w:p>
        </w:tc>
        <w:tc>
          <w:tcPr>
            <w:tcW w:w="1999" w:type="dxa"/>
            <w:vAlign w:val="center"/>
          </w:tcPr>
          <w:p w14:paraId="16189CE1" w14:textId="201407F2" w:rsidR="00F50B88" w:rsidRPr="002D04A8" w:rsidRDefault="00F50B88" w:rsidP="00F50B88">
            <w:pPr>
              <w:jc w:val="center"/>
              <w:rPr>
                <w:rFonts w:ascii="GHEA Grapalat" w:hAnsi="GHEA Grapalat"/>
                <w:sz w:val="20"/>
                <w:szCs w:val="20"/>
              </w:rPr>
            </w:pPr>
            <w:r w:rsidRPr="00544B02">
              <w:rPr>
                <w:rFonts w:ascii="GHEA Grapalat" w:hAnsi="GHEA Grapalat" w:cs="Calibri"/>
                <w:color w:val="000000"/>
                <w:sz w:val="20"/>
                <w:szCs w:val="20"/>
              </w:rPr>
              <w:t>15421100</w:t>
            </w:r>
          </w:p>
        </w:tc>
        <w:tc>
          <w:tcPr>
            <w:tcW w:w="1938" w:type="dxa"/>
            <w:vAlign w:val="center"/>
          </w:tcPr>
          <w:p w14:paraId="49472DB1" w14:textId="7237AAB7" w:rsidR="00F50B88" w:rsidRPr="002D04A8" w:rsidRDefault="00F50B88" w:rsidP="00F50B88">
            <w:pPr>
              <w:rPr>
                <w:rFonts w:ascii="GHEA Grapalat" w:hAnsi="GHEA Grapalat"/>
                <w:sz w:val="20"/>
                <w:szCs w:val="20"/>
              </w:rPr>
            </w:pPr>
            <w:r w:rsidRPr="00544B02">
              <w:rPr>
                <w:rFonts w:ascii="GHEA Grapalat" w:hAnsi="GHEA Grapalat"/>
                <w:sz w:val="20"/>
                <w:szCs w:val="20"/>
              </w:rPr>
              <w:t>Масло подсолнечное рафинированное (фильтрованное)</w:t>
            </w:r>
          </w:p>
        </w:tc>
        <w:tc>
          <w:tcPr>
            <w:tcW w:w="936" w:type="dxa"/>
            <w:vAlign w:val="center"/>
          </w:tcPr>
          <w:p w14:paraId="4AB0C3DB" w14:textId="1A7280AA"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A567941" w14:textId="35BEAD9C"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276A481" w14:textId="6F1707D2"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C91C64C" w14:textId="6193EE6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7F713EDA" w14:textId="032F0EF1"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36852B1B"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2DD372AB"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23E2C504"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DACFB73" w14:textId="3F5CD545" w:rsidR="00F50B88" w:rsidRDefault="00F50B88" w:rsidP="00F50B88">
            <w:pPr>
              <w:widowControl w:val="0"/>
              <w:jc w:val="center"/>
              <w:rPr>
                <w:rFonts w:ascii="GHEA Grapalat" w:hAnsi="GHEA Grapalat" w:cs="Arial"/>
                <w:sz w:val="16"/>
                <w:szCs w:val="16"/>
              </w:rPr>
            </w:pPr>
          </w:p>
        </w:tc>
        <w:tc>
          <w:tcPr>
            <w:tcW w:w="842" w:type="dxa"/>
            <w:vAlign w:val="center"/>
          </w:tcPr>
          <w:p w14:paraId="0037522F" w14:textId="676E87DE" w:rsidR="00F50B88" w:rsidRDefault="00F50B88" w:rsidP="00F50B88">
            <w:pPr>
              <w:widowControl w:val="0"/>
              <w:jc w:val="center"/>
              <w:rPr>
                <w:rFonts w:ascii="GHEA Grapalat" w:hAnsi="GHEA Grapalat" w:cs="Arial"/>
                <w:sz w:val="16"/>
                <w:szCs w:val="16"/>
              </w:rPr>
            </w:pPr>
          </w:p>
        </w:tc>
        <w:tc>
          <w:tcPr>
            <w:tcW w:w="938" w:type="dxa"/>
            <w:vAlign w:val="center"/>
          </w:tcPr>
          <w:p w14:paraId="65587BA9" w14:textId="165F2B4A" w:rsidR="00F50B88" w:rsidRDefault="00F50B88" w:rsidP="00F50B88">
            <w:pPr>
              <w:widowControl w:val="0"/>
              <w:jc w:val="center"/>
              <w:rPr>
                <w:rFonts w:ascii="GHEA Grapalat" w:hAnsi="GHEA Grapalat" w:cs="Arial"/>
                <w:sz w:val="16"/>
                <w:szCs w:val="16"/>
              </w:rPr>
            </w:pPr>
          </w:p>
        </w:tc>
        <w:tc>
          <w:tcPr>
            <w:tcW w:w="845" w:type="dxa"/>
            <w:vAlign w:val="center"/>
          </w:tcPr>
          <w:p w14:paraId="0E8CF125" w14:textId="5C0C6EFA" w:rsidR="00F50B88" w:rsidRDefault="00F50B88" w:rsidP="00F50B88">
            <w:pPr>
              <w:widowControl w:val="0"/>
              <w:jc w:val="center"/>
              <w:rPr>
                <w:rFonts w:ascii="GHEA Grapalat" w:hAnsi="GHEA Grapalat" w:cs="Arial"/>
                <w:sz w:val="16"/>
                <w:szCs w:val="16"/>
              </w:rPr>
            </w:pPr>
          </w:p>
        </w:tc>
        <w:tc>
          <w:tcPr>
            <w:tcW w:w="773" w:type="dxa"/>
            <w:vAlign w:val="center"/>
          </w:tcPr>
          <w:p w14:paraId="500BC5C6" w14:textId="7BA137E8" w:rsidR="00F50B88" w:rsidRDefault="00F50B88" w:rsidP="00F50B88">
            <w:r w:rsidRPr="00012F23">
              <w:rPr>
                <w:rFonts w:ascii="GHEA Grapalat" w:hAnsi="GHEA Grapalat"/>
                <w:sz w:val="18"/>
                <w:szCs w:val="18"/>
              </w:rPr>
              <w:t>100%</w:t>
            </w:r>
          </w:p>
        </w:tc>
      </w:tr>
      <w:tr w:rsidR="00F50B88" w:rsidRPr="00B138F3" w14:paraId="77D28A2D" w14:textId="77777777" w:rsidTr="00E87188">
        <w:trPr>
          <w:trHeight w:val="404"/>
          <w:jc w:val="center"/>
        </w:trPr>
        <w:tc>
          <w:tcPr>
            <w:tcW w:w="1679" w:type="dxa"/>
            <w:vAlign w:val="center"/>
          </w:tcPr>
          <w:p w14:paraId="4D6B3C5A" w14:textId="10BC534C" w:rsidR="00F50B88" w:rsidRPr="00DD2F5B"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3</w:t>
            </w:r>
          </w:p>
        </w:tc>
        <w:tc>
          <w:tcPr>
            <w:tcW w:w="1999" w:type="dxa"/>
            <w:vAlign w:val="center"/>
          </w:tcPr>
          <w:p w14:paraId="25F71EA4" w14:textId="23979E8D" w:rsidR="00F50B88" w:rsidRPr="002D04A8" w:rsidRDefault="00F50B88" w:rsidP="00F50B88">
            <w:pPr>
              <w:jc w:val="center"/>
              <w:rPr>
                <w:rFonts w:ascii="GHEA Grapalat" w:hAnsi="GHEA Grapalat"/>
                <w:sz w:val="20"/>
                <w:szCs w:val="20"/>
              </w:rPr>
            </w:pPr>
            <w:r w:rsidRPr="00544B02">
              <w:rPr>
                <w:rFonts w:ascii="GHEA Grapalat" w:hAnsi="GHEA Grapalat" w:cs="Calibri"/>
                <w:color w:val="000000"/>
                <w:sz w:val="20"/>
                <w:szCs w:val="20"/>
              </w:rPr>
              <w:t>15614300</w:t>
            </w:r>
          </w:p>
        </w:tc>
        <w:tc>
          <w:tcPr>
            <w:tcW w:w="1938" w:type="dxa"/>
            <w:vAlign w:val="center"/>
          </w:tcPr>
          <w:p w14:paraId="145F3A2B" w14:textId="40838C39" w:rsidR="00F50B88" w:rsidRPr="002D04A8" w:rsidRDefault="00F50B88" w:rsidP="00F50B88">
            <w:pPr>
              <w:rPr>
                <w:rFonts w:ascii="GHEA Grapalat" w:hAnsi="GHEA Grapalat"/>
                <w:sz w:val="20"/>
                <w:szCs w:val="20"/>
              </w:rPr>
            </w:pPr>
            <w:r w:rsidRPr="00544B02">
              <w:rPr>
                <w:rFonts w:ascii="GHEA Grapalat" w:hAnsi="GHEA Grapalat"/>
                <w:sz w:val="20"/>
                <w:szCs w:val="20"/>
              </w:rPr>
              <w:t>Рис</w:t>
            </w:r>
          </w:p>
        </w:tc>
        <w:tc>
          <w:tcPr>
            <w:tcW w:w="936" w:type="dxa"/>
            <w:vAlign w:val="center"/>
          </w:tcPr>
          <w:p w14:paraId="24474D21" w14:textId="72EAA99A"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E66A5BB" w14:textId="2F796F8F"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2F0E05C" w14:textId="60B9891A"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0DDBF2B5" w14:textId="48CDA793"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49FAAF98" w14:textId="14A29948"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312F29A5"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795D671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0F4900DA"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7EB26BDB" w14:textId="3CDF21B1" w:rsidR="00F50B88" w:rsidRDefault="00F50B88" w:rsidP="00F50B88">
            <w:pPr>
              <w:widowControl w:val="0"/>
              <w:jc w:val="center"/>
              <w:rPr>
                <w:rFonts w:ascii="GHEA Grapalat" w:hAnsi="GHEA Grapalat" w:cs="Arial"/>
                <w:sz w:val="16"/>
                <w:szCs w:val="16"/>
              </w:rPr>
            </w:pPr>
          </w:p>
        </w:tc>
        <w:tc>
          <w:tcPr>
            <w:tcW w:w="842" w:type="dxa"/>
            <w:vAlign w:val="center"/>
          </w:tcPr>
          <w:p w14:paraId="1DE0A766" w14:textId="571C6887" w:rsidR="00F50B88" w:rsidRDefault="00F50B88" w:rsidP="00F50B88">
            <w:pPr>
              <w:widowControl w:val="0"/>
              <w:jc w:val="center"/>
              <w:rPr>
                <w:rFonts w:ascii="GHEA Grapalat" w:hAnsi="GHEA Grapalat" w:cs="Arial"/>
                <w:sz w:val="16"/>
                <w:szCs w:val="16"/>
              </w:rPr>
            </w:pPr>
          </w:p>
        </w:tc>
        <w:tc>
          <w:tcPr>
            <w:tcW w:w="938" w:type="dxa"/>
            <w:vAlign w:val="center"/>
          </w:tcPr>
          <w:p w14:paraId="4E82AAD4" w14:textId="77E2EC17" w:rsidR="00F50B88" w:rsidRDefault="00F50B88" w:rsidP="00F50B88">
            <w:pPr>
              <w:widowControl w:val="0"/>
              <w:jc w:val="center"/>
              <w:rPr>
                <w:rFonts w:ascii="GHEA Grapalat" w:hAnsi="GHEA Grapalat" w:cs="Arial"/>
                <w:sz w:val="16"/>
                <w:szCs w:val="16"/>
              </w:rPr>
            </w:pPr>
          </w:p>
        </w:tc>
        <w:tc>
          <w:tcPr>
            <w:tcW w:w="845" w:type="dxa"/>
            <w:vAlign w:val="center"/>
          </w:tcPr>
          <w:p w14:paraId="05E05864" w14:textId="57882185" w:rsidR="00F50B88" w:rsidRDefault="00F50B88" w:rsidP="00F50B88">
            <w:pPr>
              <w:widowControl w:val="0"/>
              <w:jc w:val="center"/>
              <w:rPr>
                <w:rFonts w:ascii="GHEA Grapalat" w:hAnsi="GHEA Grapalat" w:cs="Arial"/>
                <w:sz w:val="16"/>
                <w:szCs w:val="16"/>
              </w:rPr>
            </w:pPr>
          </w:p>
        </w:tc>
        <w:tc>
          <w:tcPr>
            <w:tcW w:w="773" w:type="dxa"/>
            <w:vAlign w:val="center"/>
          </w:tcPr>
          <w:p w14:paraId="0AABB1D9" w14:textId="2DF8950C" w:rsidR="00F50B88" w:rsidRDefault="00F50B88" w:rsidP="00F50B88">
            <w:r w:rsidRPr="00012F23">
              <w:rPr>
                <w:rFonts w:ascii="GHEA Grapalat" w:hAnsi="GHEA Grapalat"/>
                <w:sz w:val="18"/>
                <w:szCs w:val="18"/>
              </w:rPr>
              <w:t>100%</w:t>
            </w:r>
          </w:p>
        </w:tc>
      </w:tr>
      <w:tr w:rsidR="00F50B88" w:rsidRPr="00B138F3" w14:paraId="2EE6B960" w14:textId="77777777" w:rsidTr="00E87188">
        <w:trPr>
          <w:trHeight w:val="404"/>
          <w:jc w:val="center"/>
        </w:trPr>
        <w:tc>
          <w:tcPr>
            <w:tcW w:w="1679" w:type="dxa"/>
            <w:vAlign w:val="center"/>
          </w:tcPr>
          <w:p w14:paraId="630BD0F7" w14:textId="5A0A9985" w:rsidR="00F50B88" w:rsidRPr="00DD2F5B"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4</w:t>
            </w:r>
          </w:p>
        </w:tc>
        <w:tc>
          <w:tcPr>
            <w:tcW w:w="1999" w:type="dxa"/>
            <w:vAlign w:val="center"/>
          </w:tcPr>
          <w:p w14:paraId="575C6DDE" w14:textId="0114EC25" w:rsidR="00F50B88" w:rsidRPr="002D04A8" w:rsidRDefault="00F50B88" w:rsidP="00F50B88">
            <w:pPr>
              <w:jc w:val="center"/>
              <w:rPr>
                <w:rFonts w:ascii="GHEA Grapalat" w:hAnsi="GHEA Grapalat"/>
                <w:sz w:val="20"/>
                <w:szCs w:val="20"/>
              </w:rPr>
            </w:pPr>
            <w:r w:rsidRPr="00544B02">
              <w:rPr>
                <w:rFonts w:ascii="GHEA Grapalat" w:hAnsi="GHEA Grapalat" w:cs="Calibri"/>
                <w:color w:val="000000"/>
                <w:sz w:val="20"/>
                <w:szCs w:val="20"/>
              </w:rPr>
              <w:t>3221110</w:t>
            </w:r>
          </w:p>
        </w:tc>
        <w:tc>
          <w:tcPr>
            <w:tcW w:w="1938" w:type="dxa"/>
            <w:vAlign w:val="center"/>
          </w:tcPr>
          <w:p w14:paraId="0FEFCB32" w14:textId="0679F1DE" w:rsidR="00F50B88" w:rsidRPr="002D04A8" w:rsidRDefault="00F50B88" w:rsidP="00F50B88">
            <w:pPr>
              <w:rPr>
                <w:rFonts w:ascii="GHEA Grapalat" w:hAnsi="GHEA Grapalat"/>
                <w:sz w:val="20"/>
                <w:szCs w:val="20"/>
              </w:rPr>
            </w:pPr>
            <w:r w:rsidRPr="00544B02">
              <w:rPr>
                <w:rFonts w:ascii="GHEA Grapalat" w:hAnsi="GHEA Grapalat"/>
                <w:sz w:val="20"/>
                <w:szCs w:val="20"/>
              </w:rPr>
              <w:t>Морковь</w:t>
            </w:r>
          </w:p>
        </w:tc>
        <w:tc>
          <w:tcPr>
            <w:tcW w:w="936" w:type="dxa"/>
            <w:vAlign w:val="center"/>
          </w:tcPr>
          <w:p w14:paraId="7D530611" w14:textId="347AC301"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51CB043" w14:textId="6497C871"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8A2DE5E" w14:textId="2DF1710B"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B39A8DE" w14:textId="228A6C3E"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7E103BFD" w14:textId="336757AC"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4FDA55F7"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0620C4B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32276E1B"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2DB7E28B" w14:textId="1E9B3076" w:rsidR="00F50B88" w:rsidRDefault="00F50B88" w:rsidP="00F50B88">
            <w:pPr>
              <w:widowControl w:val="0"/>
              <w:jc w:val="center"/>
              <w:rPr>
                <w:rFonts w:ascii="GHEA Grapalat" w:hAnsi="GHEA Grapalat" w:cs="Arial"/>
                <w:sz w:val="16"/>
                <w:szCs w:val="16"/>
              </w:rPr>
            </w:pPr>
          </w:p>
        </w:tc>
        <w:tc>
          <w:tcPr>
            <w:tcW w:w="842" w:type="dxa"/>
            <w:vAlign w:val="center"/>
          </w:tcPr>
          <w:p w14:paraId="027AB515" w14:textId="429EE394" w:rsidR="00F50B88" w:rsidRDefault="00F50B88" w:rsidP="00F50B88">
            <w:pPr>
              <w:widowControl w:val="0"/>
              <w:jc w:val="center"/>
              <w:rPr>
                <w:rFonts w:ascii="GHEA Grapalat" w:hAnsi="GHEA Grapalat" w:cs="Arial"/>
                <w:sz w:val="16"/>
                <w:szCs w:val="16"/>
              </w:rPr>
            </w:pPr>
          </w:p>
        </w:tc>
        <w:tc>
          <w:tcPr>
            <w:tcW w:w="938" w:type="dxa"/>
            <w:vAlign w:val="center"/>
          </w:tcPr>
          <w:p w14:paraId="38819E27" w14:textId="648D6DE5" w:rsidR="00F50B88" w:rsidRDefault="00F50B88" w:rsidP="00F50B88">
            <w:pPr>
              <w:widowControl w:val="0"/>
              <w:jc w:val="center"/>
              <w:rPr>
                <w:rFonts w:ascii="GHEA Grapalat" w:hAnsi="GHEA Grapalat" w:cs="Arial"/>
                <w:sz w:val="16"/>
                <w:szCs w:val="16"/>
              </w:rPr>
            </w:pPr>
          </w:p>
        </w:tc>
        <w:tc>
          <w:tcPr>
            <w:tcW w:w="845" w:type="dxa"/>
            <w:vAlign w:val="center"/>
          </w:tcPr>
          <w:p w14:paraId="5F9D087F" w14:textId="20BDCED3" w:rsidR="00F50B88" w:rsidRDefault="00F50B88" w:rsidP="00F50B88">
            <w:pPr>
              <w:widowControl w:val="0"/>
              <w:jc w:val="center"/>
              <w:rPr>
                <w:rFonts w:ascii="GHEA Grapalat" w:hAnsi="GHEA Grapalat" w:cs="Arial"/>
                <w:sz w:val="16"/>
                <w:szCs w:val="16"/>
              </w:rPr>
            </w:pPr>
          </w:p>
        </w:tc>
        <w:tc>
          <w:tcPr>
            <w:tcW w:w="773" w:type="dxa"/>
            <w:vAlign w:val="center"/>
          </w:tcPr>
          <w:p w14:paraId="265BE82C" w14:textId="1620EF6A" w:rsidR="00F50B88" w:rsidRDefault="00F50B88" w:rsidP="00F50B88">
            <w:r w:rsidRPr="00012F23">
              <w:rPr>
                <w:rFonts w:ascii="GHEA Grapalat" w:hAnsi="GHEA Grapalat"/>
                <w:sz w:val="18"/>
                <w:szCs w:val="18"/>
              </w:rPr>
              <w:t>100%</w:t>
            </w:r>
          </w:p>
        </w:tc>
      </w:tr>
      <w:tr w:rsidR="00F50B88" w:rsidRPr="00B138F3" w14:paraId="1C8608F6" w14:textId="77777777" w:rsidTr="00E87188">
        <w:trPr>
          <w:trHeight w:val="404"/>
          <w:jc w:val="center"/>
        </w:trPr>
        <w:tc>
          <w:tcPr>
            <w:tcW w:w="1679" w:type="dxa"/>
            <w:vAlign w:val="center"/>
          </w:tcPr>
          <w:p w14:paraId="64626619" w14:textId="374D34BC" w:rsidR="00F50B88" w:rsidRPr="00DD2F5B"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5</w:t>
            </w:r>
          </w:p>
        </w:tc>
        <w:tc>
          <w:tcPr>
            <w:tcW w:w="1999" w:type="dxa"/>
            <w:vAlign w:val="center"/>
          </w:tcPr>
          <w:p w14:paraId="2DF3BF33" w14:textId="47987A02" w:rsidR="00F50B88" w:rsidRPr="002D04A8" w:rsidRDefault="00F50B88" w:rsidP="00F50B88">
            <w:pPr>
              <w:jc w:val="center"/>
              <w:rPr>
                <w:rFonts w:ascii="GHEA Grapalat" w:hAnsi="GHEA Grapalat"/>
                <w:sz w:val="20"/>
                <w:szCs w:val="20"/>
              </w:rPr>
            </w:pPr>
            <w:r w:rsidRPr="00544B02">
              <w:rPr>
                <w:rFonts w:ascii="GHEA Grapalat" w:hAnsi="GHEA Grapalat" w:cs="Calibri"/>
                <w:color w:val="000000"/>
                <w:sz w:val="20"/>
                <w:szCs w:val="20"/>
              </w:rPr>
              <w:t>15331151</w:t>
            </w:r>
          </w:p>
        </w:tc>
        <w:tc>
          <w:tcPr>
            <w:tcW w:w="1938" w:type="dxa"/>
            <w:vAlign w:val="center"/>
          </w:tcPr>
          <w:p w14:paraId="7AFAD380" w14:textId="3129266B" w:rsidR="00F50B88" w:rsidRPr="002D04A8" w:rsidRDefault="00F50B88" w:rsidP="00F50B88">
            <w:pPr>
              <w:rPr>
                <w:rFonts w:ascii="GHEA Grapalat" w:hAnsi="GHEA Grapalat"/>
                <w:sz w:val="20"/>
                <w:szCs w:val="20"/>
              </w:rPr>
            </w:pPr>
            <w:r w:rsidRPr="00544B02">
              <w:rPr>
                <w:rFonts w:ascii="GHEA Grapalat" w:hAnsi="GHEA Grapalat"/>
                <w:sz w:val="20"/>
                <w:szCs w:val="20"/>
              </w:rPr>
              <w:t>Фасоль целая</w:t>
            </w:r>
          </w:p>
        </w:tc>
        <w:tc>
          <w:tcPr>
            <w:tcW w:w="936" w:type="dxa"/>
            <w:vAlign w:val="center"/>
          </w:tcPr>
          <w:p w14:paraId="0390DCC0" w14:textId="088D6CF5"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7715FFB" w14:textId="3499B65E"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37BFCCD" w14:textId="07F5F2F1"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69DE511" w14:textId="0175C346"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3269978A" w14:textId="1DD0FEFE"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17E76539"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2322F840"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0F9A801A"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3531188C" w14:textId="75D31057" w:rsidR="00F50B88" w:rsidRDefault="00F50B88" w:rsidP="00F50B88">
            <w:pPr>
              <w:widowControl w:val="0"/>
              <w:jc w:val="center"/>
              <w:rPr>
                <w:rFonts w:ascii="GHEA Grapalat" w:hAnsi="GHEA Grapalat" w:cs="Arial"/>
                <w:sz w:val="16"/>
                <w:szCs w:val="16"/>
              </w:rPr>
            </w:pPr>
          </w:p>
        </w:tc>
        <w:tc>
          <w:tcPr>
            <w:tcW w:w="842" w:type="dxa"/>
            <w:vAlign w:val="center"/>
          </w:tcPr>
          <w:p w14:paraId="3787880E" w14:textId="3D26DC8B" w:rsidR="00F50B88" w:rsidRDefault="00F50B88" w:rsidP="00F50B88">
            <w:pPr>
              <w:widowControl w:val="0"/>
              <w:jc w:val="center"/>
              <w:rPr>
                <w:rFonts w:ascii="GHEA Grapalat" w:hAnsi="GHEA Grapalat" w:cs="Arial"/>
                <w:sz w:val="16"/>
                <w:szCs w:val="16"/>
              </w:rPr>
            </w:pPr>
          </w:p>
        </w:tc>
        <w:tc>
          <w:tcPr>
            <w:tcW w:w="938" w:type="dxa"/>
            <w:vAlign w:val="center"/>
          </w:tcPr>
          <w:p w14:paraId="657B48B7" w14:textId="16E79731" w:rsidR="00F50B88" w:rsidRDefault="00F50B88" w:rsidP="00F50B88">
            <w:pPr>
              <w:widowControl w:val="0"/>
              <w:jc w:val="center"/>
              <w:rPr>
                <w:rFonts w:ascii="GHEA Grapalat" w:hAnsi="GHEA Grapalat" w:cs="Arial"/>
                <w:sz w:val="16"/>
                <w:szCs w:val="16"/>
              </w:rPr>
            </w:pPr>
          </w:p>
        </w:tc>
        <w:tc>
          <w:tcPr>
            <w:tcW w:w="845" w:type="dxa"/>
            <w:vAlign w:val="center"/>
          </w:tcPr>
          <w:p w14:paraId="45A18732" w14:textId="4D9FEC58" w:rsidR="00F50B88" w:rsidRDefault="00F50B88" w:rsidP="00F50B88">
            <w:pPr>
              <w:widowControl w:val="0"/>
              <w:jc w:val="center"/>
              <w:rPr>
                <w:rFonts w:ascii="GHEA Grapalat" w:hAnsi="GHEA Grapalat" w:cs="Arial"/>
                <w:sz w:val="16"/>
                <w:szCs w:val="16"/>
              </w:rPr>
            </w:pPr>
          </w:p>
        </w:tc>
        <w:tc>
          <w:tcPr>
            <w:tcW w:w="773" w:type="dxa"/>
            <w:vAlign w:val="center"/>
          </w:tcPr>
          <w:p w14:paraId="60CC6686" w14:textId="6BA346C3" w:rsidR="00F50B88" w:rsidRDefault="00F50B88" w:rsidP="00F50B88">
            <w:r w:rsidRPr="00012F23">
              <w:rPr>
                <w:rFonts w:ascii="GHEA Grapalat" w:hAnsi="GHEA Grapalat"/>
                <w:sz w:val="18"/>
                <w:szCs w:val="18"/>
              </w:rPr>
              <w:t>100%</w:t>
            </w:r>
          </w:p>
        </w:tc>
      </w:tr>
      <w:tr w:rsidR="00F50B88" w:rsidRPr="00B138F3" w14:paraId="480D4277" w14:textId="77777777" w:rsidTr="00E87188">
        <w:trPr>
          <w:trHeight w:val="404"/>
          <w:jc w:val="center"/>
        </w:trPr>
        <w:tc>
          <w:tcPr>
            <w:tcW w:w="1679" w:type="dxa"/>
            <w:vAlign w:val="center"/>
          </w:tcPr>
          <w:p w14:paraId="1EC223F2" w14:textId="12B3A579"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6</w:t>
            </w:r>
          </w:p>
        </w:tc>
        <w:tc>
          <w:tcPr>
            <w:tcW w:w="1999" w:type="dxa"/>
            <w:vAlign w:val="center"/>
          </w:tcPr>
          <w:p w14:paraId="18E9CC24" w14:textId="10DFDB31"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3222128</w:t>
            </w:r>
          </w:p>
        </w:tc>
        <w:tc>
          <w:tcPr>
            <w:tcW w:w="1938" w:type="dxa"/>
            <w:vAlign w:val="center"/>
          </w:tcPr>
          <w:p w14:paraId="5C4930A8" w14:textId="76E89E2B" w:rsidR="00F50B88" w:rsidRPr="002D04A8" w:rsidRDefault="00F50B88" w:rsidP="00F50B88">
            <w:pPr>
              <w:rPr>
                <w:rFonts w:ascii="GHEA Grapalat" w:hAnsi="GHEA Grapalat"/>
                <w:sz w:val="20"/>
                <w:szCs w:val="20"/>
              </w:rPr>
            </w:pPr>
            <w:r w:rsidRPr="00544B02">
              <w:rPr>
                <w:rFonts w:ascii="GHEA Grapalat" w:hAnsi="GHEA Grapalat"/>
                <w:sz w:val="20"/>
                <w:szCs w:val="20"/>
              </w:rPr>
              <w:t>Яблоко</w:t>
            </w:r>
          </w:p>
        </w:tc>
        <w:tc>
          <w:tcPr>
            <w:tcW w:w="936" w:type="dxa"/>
            <w:vAlign w:val="center"/>
          </w:tcPr>
          <w:p w14:paraId="7EDC83FB" w14:textId="71DE9369"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CC0240D" w14:textId="02CA04A1"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233E7E8" w14:textId="1B20541B"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C547963" w14:textId="42474B74"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0FC19718" w14:textId="44268219"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10CE3C2D"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52E756A0"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0FF30E85"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7A80C859"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3992FBD6"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56D4242C"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237C8740"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7B5D5EDD" w14:textId="1459D493"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3C26F78D" w14:textId="77777777" w:rsidTr="00E87188">
        <w:trPr>
          <w:trHeight w:val="404"/>
          <w:jc w:val="center"/>
        </w:trPr>
        <w:tc>
          <w:tcPr>
            <w:tcW w:w="1679" w:type="dxa"/>
            <w:vAlign w:val="center"/>
          </w:tcPr>
          <w:p w14:paraId="3FBBA493" w14:textId="5508E0BD"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7</w:t>
            </w:r>
          </w:p>
        </w:tc>
        <w:tc>
          <w:tcPr>
            <w:tcW w:w="1999" w:type="dxa"/>
            <w:vAlign w:val="center"/>
          </w:tcPr>
          <w:p w14:paraId="1CA570F9" w14:textId="50A29C15"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3221410</w:t>
            </w:r>
          </w:p>
        </w:tc>
        <w:tc>
          <w:tcPr>
            <w:tcW w:w="1938" w:type="dxa"/>
            <w:vAlign w:val="center"/>
          </w:tcPr>
          <w:p w14:paraId="11EBC492" w14:textId="094AC147" w:rsidR="00F50B88" w:rsidRPr="002D04A8" w:rsidRDefault="00F50B88" w:rsidP="00F50B88">
            <w:pPr>
              <w:rPr>
                <w:rFonts w:ascii="GHEA Grapalat" w:hAnsi="GHEA Grapalat"/>
                <w:sz w:val="20"/>
                <w:szCs w:val="20"/>
              </w:rPr>
            </w:pPr>
            <w:r w:rsidRPr="00544B02">
              <w:rPr>
                <w:rFonts w:ascii="GHEA Grapalat" w:hAnsi="GHEA Grapalat"/>
                <w:sz w:val="20"/>
                <w:szCs w:val="20"/>
              </w:rPr>
              <w:t>Капуста</w:t>
            </w:r>
          </w:p>
        </w:tc>
        <w:tc>
          <w:tcPr>
            <w:tcW w:w="936" w:type="dxa"/>
            <w:vAlign w:val="center"/>
          </w:tcPr>
          <w:p w14:paraId="1CE0CCCA" w14:textId="553CB68F"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71D1A40" w14:textId="15347DC5"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32850449" w14:textId="19C99EAC"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40221E3" w14:textId="66D8F77C"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50DAD23D" w14:textId="2C9B496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75C040A7"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6B7D465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40008B97"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6FF7EFCD"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15B78469"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3C5F6A37"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337A910E"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001B8E19" w14:textId="5C5CE4B0"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5FF9CFE1" w14:textId="77777777" w:rsidTr="00E87188">
        <w:trPr>
          <w:trHeight w:val="404"/>
          <w:jc w:val="center"/>
        </w:trPr>
        <w:tc>
          <w:tcPr>
            <w:tcW w:w="1679" w:type="dxa"/>
            <w:vAlign w:val="center"/>
          </w:tcPr>
          <w:p w14:paraId="3DF3A4FB" w14:textId="13E566A3"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8</w:t>
            </w:r>
          </w:p>
        </w:tc>
        <w:tc>
          <w:tcPr>
            <w:tcW w:w="1999" w:type="dxa"/>
            <w:vAlign w:val="center"/>
          </w:tcPr>
          <w:p w14:paraId="470D015B" w14:textId="629F2446"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15331163</w:t>
            </w:r>
          </w:p>
        </w:tc>
        <w:tc>
          <w:tcPr>
            <w:tcW w:w="1938" w:type="dxa"/>
            <w:vAlign w:val="center"/>
          </w:tcPr>
          <w:p w14:paraId="58F9E789" w14:textId="0E3F7FF4" w:rsidR="00F50B88" w:rsidRPr="002D04A8" w:rsidRDefault="00F50B88" w:rsidP="00F50B88">
            <w:pPr>
              <w:rPr>
                <w:rFonts w:ascii="GHEA Grapalat" w:hAnsi="GHEA Grapalat"/>
                <w:sz w:val="20"/>
                <w:szCs w:val="20"/>
              </w:rPr>
            </w:pPr>
            <w:r w:rsidRPr="00544B02">
              <w:rPr>
                <w:rFonts w:ascii="GHEA Grapalat" w:hAnsi="GHEA Grapalat"/>
                <w:sz w:val="20"/>
                <w:szCs w:val="20"/>
              </w:rPr>
              <w:t>Говядина</w:t>
            </w:r>
          </w:p>
        </w:tc>
        <w:tc>
          <w:tcPr>
            <w:tcW w:w="936" w:type="dxa"/>
            <w:vAlign w:val="center"/>
          </w:tcPr>
          <w:p w14:paraId="063446B1" w14:textId="72BE2B12"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1E88B890" w14:textId="04874A67"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E1D31FE" w14:textId="553E0471"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113DAA1" w14:textId="473D57A4"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31B727FC" w14:textId="1757FA55"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5A85ABB0"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5518612B"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23548D7B"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7DC47FDF"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766A8632"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6FAB137D"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11178ED6"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4FCF54EC" w14:textId="252B5ADC"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1865EEC0" w14:textId="77777777" w:rsidTr="00E87188">
        <w:trPr>
          <w:trHeight w:val="404"/>
          <w:jc w:val="center"/>
        </w:trPr>
        <w:tc>
          <w:tcPr>
            <w:tcW w:w="1679" w:type="dxa"/>
            <w:vAlign w:val="center"/>
          </w:tcPr>
          <w:p w14:paraId="0DA8C508" w14:textId="351C640C"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lastRenderedPageBreak/>
              <w:t>9</w:t>
            </w:r>
          </w:p>
        </w:tc>
        <w:tc>
          <w:tcPr>
            <w:tcW w:w="1999" w:type="dxa"/>
            <w:vAlign w:val="center"/>
          </w:tcPr>
          <w:p w14:paraId="1E9B72AA" w14:textId="1D36E0E0"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15311100</w:t>
            </w:r>
          </w:p>
        </w:tc>
        <w:tc>
          <w:tcPr>
            <w:tcW w:w="1938" w:type="dxa"/>
            <w:vAlign w:val="center"/>
          </w:tcPr>
          <w:p w14:paraId="4C8AA46C" w14:textId="5D5DB3E9" w:rsidR="00F50B88" w:rsidRPr="002D04A8" w:rsidRDefault="00F50B88" w:rsidP="00F50B88">
            <w:pPr>
              <w:rPr>
                <w:rFonts w:ascii="GHEA Grapalat" w:hAnsi="GHEA Grapalat"/>
                <w:sz w:val="20"/>
                <w:szCs w:val="20"/>
              </w:rPr>
            </w:pPr>
            <w:r w:rsidRPr="00544B02">
              <w:rPr>
                <w:rFonts w:ascii="GHEA Grapalat" w:hAnsi="GHEA Grapalat"/>
                <w:sz w:val="20"/>
                <w:szCs w:val="20"/>
              </w:rPr>
              <w:t>Картофель</w:t>
            </w:r>
          </w:p>
        </w:tc>
        <w:tc>
          <w:tcPr>
            <w:tcW w:w="936" w:type="dxa"/>
            <w:vAlign w:val="center"/>
          </w:tcPr>
          <w:p w14:paraId="7DD293B4" w14:textId="0B496472"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127963BE" w14:textId="199F1793"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55F43388" w14:textId="075811B0"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1469DB80" w14:textId="58AB31A7"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3C1670FA" w14:textId="3A9CADA8"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43F8F87E"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4161D32A"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60EEC07B"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25B20CD"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3D062473"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2FB130A9"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3BA497EA"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3464C1A7" w14:textId="27BEE5A4"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082A7F5E" w14:textId="77777777" w:rsidTr="00E87188">
        <w:trPr>
          <w:trHeight w:val="404"/>
          <w:jc w:val="center"/>
        </w:trPr>
        <w:tc>
          <w:tcPr>
            <w:tcW w:w="1679" w:type="dxa"/>
            <w:vAlign w:val="center"/>
          </w:tcPr>
          <w:p w14:paraId="1984EF61" w14:textId="6ECBD6DF"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en-US"/>
              </w:rPr>
              <w:t>10</w:t>
            </w:r>
          </w:p>
        </w:tc>
        <w:tc>
          <w:tcPr>
            <w:tcW w:w="1999" w:type="dxa"/>
            <w:vAlign w:val="center"/>
          </w:tcPr>
          <w:p w14:paraId="1BE0157C" w14:textId="1CFF1210"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15112150</w:t>
            </w:r>
          </w:p>
        </w:tc>
        <w:tc>
          <w:tcPr>
            <w:tcW w:w="1938" w:type="dxa"/>
            <w:vAlign w:val="center"/>
          </w:tcPr>
          <w:p w14:paraId="7EA50731" w14:textId="0064BCC5" w:rsidR="00F50B88" w:rsidRPr="002D04A8" w:rsidRDefault="00F50B88" w:rsidP="00F50B88">
            <w:pPr>
              <w:rPr>
                <w:rFonts w:ascii="GHEA Grapalat" w:hAnsi="GHEA Grapalat"/>
                <w:sz w:val="20"/>
                <w:szCs w:val="20"/>
              </w:rPr>
            </w:pPr>
            <w:r w:rsidRPr="00544B02">
              <w:rPr>
                <w:rFonts w:ascii="GHEA Grapalat" w:hAnsi="GHEA Grapalat"/>
                <w:sz w:val="20"/>
                <w:szCs w:val="20"/>
              </w:rPr>
              <w:t>Куриная грудка</w:t>
            </w:r>
          </w:p>
        </w:tc>
        <w:tc>
          <w:tcPr>
            <w:tcW w:w="936" w:type="dxa"/>
            <w:vAlign w:val="center"/>
          </w:tcPr>
          <w:p w14:paraId="1C11D824" w14:textId="617C95B9"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39DA1EF" w14:textId="0388CF8C"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15A4B42" w14:textId="328EF292"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0005D927" w14:textId="30FC942C"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7B686D28" w14:textId="64CD1A3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70308183"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0FE57AC0"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71A2CA79"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0D3E830A"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3235CC82"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54F361B4"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17F8255D"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25BE14A3" w14:textId="2B74E0EB"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2AB7E9EB" w14:textId="77777777" w:rsidTr="00E87188">
        <w:trPr>
          <w:trHeight w:val="404"/>
          <w:jc w:val="center"/>
        </w:trPr>
        <w:tc>
          <w:tcPr>
            <w:tcW w:w="1679" w:type="dxa"/>
            <w:vAlign w:val="center"/>
          </w:tcPr>
          <w:p w14:paraId="3E8C5AFC" w14:textId="33AA7396"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1</w:t>
            </w:r>
          </w:p>
        </w:tc>
        <w:tc>
          <w:tcPr>
            <w:tcW w:w="1999" w:type="dxa"/>
            <w:vAlign w:val="center"/>
          </w:tcPr>
          <w:p w14:paraId="298B3FF4" w14:textId="2D2106CE"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15811100</w:t>
            </w:r>
          </w:p>
        </w:tc>
        <w:tc>
          <w:tcPr>
            <w:tcW w:w="1938" w:type="dxa"/>
            <w:vAlign w:val="center"/>
          </w:tcPr>
          <w:p w14:paraId="5E213547" w14:textId="670ECF5F" w:rsidR="00F50B88" w:rsidRPr="002D04A8" w:rsidRDefault="00F50B88" w:rsidP="00F50B88">
            <w:pPr>
              <w:rPr>
                <w:rFonts w:ascii="GHEA Grapalat" w:hAnsi="GHEA Grapalat"/>
                <w:sz w:val="20"/>
                <w:szCs w:val="20"/>
              </w:rPr>
            </w:pPr>
            <w:r w:rsidRPr="00544B02">
              <w:rPr>
                <w:rFonts w:ascii="GHEA Grapalat" w:hAnsi="GHEA Grapalat"/>
                <w:sz w:val="20"/>
                <w:szCs w:val="20"/>
              </w:rPr>
              <w:t>Хлеб</w:t>
            </w:r>
          </w:p>
        </w:tc>
        <w:tc>
          <w:tcPr>
            <w:tcW w:w="936" w:type="dxa"/>
            <w:vAlign w:val="center"/>
          </w:tcPr>
          <w:p w14:paraId="3B05C321" w14:textId="3DE55EC7"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71B96C3" w14:textId="2371D61B"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873A583" w14:textId="612F8D2B"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7A150ED" w14:textId="78478FC5"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02AA9919" w14:textId="6C638102"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65C01771"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15502F36"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402FD6FA"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0656FCAE"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52285A1B"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71158ECE"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63145C3C"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1F235D1D" w14:textId="40592116"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31D161D2" w14:textId="77777777" w:rsidTr="00E87188">
        <w:trPr>
          <w:trHeight w:val="404"/>
          <w:jc w:val="center"/>
        </w:trPr>
        <w:tc>
          <w:tcPr>
            <w:tcW w:w="1679" w:type="dxa"/>
            <w:vAlign w:val="center"/>
          </w:tcPr>
          <w:p w14:paraId="6C95A1AD" w14:textId="3E3654BE"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2</w:t>
            </w:r>
          </w:p>
        </w:tc>
        <w:tc>
          <w:tcPr>
            <w:tcW w:w="1999" w:type="dxa"/>
            <w:vAlign w:val="center"/>
          </w:tcPr>
          <w:p w14:paraId="43686AB9" w14:textId="455DBFB6"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15616000</w:t>
            </w:r>
          </w:p>
        </w:tc>
        <w:tc>
          <w:tcPr>
            <w:tcW w:w="1938" w:type="dxa"/>
            <w:vAlign w:val="center"/>
          </w:tcPr>
          <w:p w14:paraId="17D3253C" w14:textId="389075EB" w:rsidR="00F50B88" w:rsidRPr="002D04A8" w:rsidRDefault="00F50B88" w:rsidP="00F50B88">
            <w:pPr>
              <w:rPr>
                <w:rFonts w:ascii="GHEA Grapalat" w:hAnsi="GHEA Grapalat"/>
                <w:sz w:val="20"/>
                <w:szCs w:val="20"/>
              </w:rPr>
            </w:pPr>
            <w:r w:rsidRPr="00544B02">
              <w:rPr>
                <w:rFonts w:ascii="GHEA Grapalat" w:hAnsi="GHEA Grapalat"/>
                <w:sz w:val="20"/>
                <w:szCs w:val="20"/>
              </w:rPr>
              <w:t>Гречка</w:t>
            </w:r>
          </w:p>
        </w:tc>
        <w:tc>
          <w:tcPr>
            <w:tcW w:w="936" w:type="dxa"/>
            <w:vAlign w:val="center"/>
          </w:tcPr>
          <w:p w14:paraId="1A482319" w14:textId="36573078"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C7747AD" w14:textId="49EB3F83"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705B0A1" w14:textId="60F06F36"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60560932" w14:textId="02E756AB"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5FABB4E7" w14:textId="7FF48EB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5947F7C7"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38F982C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571B054D"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2A74239"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25A46A16"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2F869E9E"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5A7FD7F5"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758CB38F" w14:textId="6415312B"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33020032" w14:textId="77777777" w:rsidTr="00E87188">
        <w:trPr>
          <w:trHeight w:val="404"/>
          <w:jc w:val="center"/>
        </w:trPr>
        <w:tc>
          <w:tcPr>
            <w:tcW w:w="1679" w:type="dxa"/>
            <w:vAlign w:val="center"/>
          </w:tcPr>
          <w:p w14:paraId="48A28C48" w14:textId="1908992E"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3</w:t>
            </w:r>
          </w:p>
        </w:tc>
        <w:tc>
          <w:tcPr>
            <w:tcW w:w="1999" w:type="dxa"/>
            <w:vAlign w:val="center"/>
          </w:tcPr>
          <w:p w14:paraId="1EEC7B94" w14:textId="79E94742"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3142510</w:t>
            </w:r>
          </w:p>
        </w:tc>
        <w:tc>
          <w:tcPr>
            <w:tcW w:w="1938" w:type="dxa"/>
            <w:vAlign w:val="center"/>
          </w:tcPr>
          <w:p w14:paraId="714D92F0" w14:textId="055FAF1C" w:rsidR="00F50B88" w:rsidRPr="002D04A8" w:rsidRDefault="00F50B88" w:rsidP="00F50B88">
            <w:pPr>
              <w:rPr>
                <w:rFonts w:ascii="GHEA Grapalat" w:hAnsi="GHEA Grapalat"/>
                <w:sz w:val="20"/>
                <w:szCs w:val="20"/>
              </w:rPr>
            </w:pPr>
            <w:r w:rsidRPr="00544B02">
              <w:rPr>
                <w:rFonts w:ascii="GHEA Grapalat" w:hAnsi="GHEA Grapalat"/>
                <w:sz w:val="20"/>
                <w:szCs w:val="20"/>
              </w:rPr>
              <w:t>Яйца</w:t>
            </w:r>
          </w:p>
        </w:tc>
        <w:tc>
          <w:tcPr>
            <w:tcW w:w="936" w:type="dxa"/>
            <w:vAlign w:val="center"/>
          </w:tcPr>
          <w:p w14:paraId="480AE78A" w14:textId="1C0C323D"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56177C4" w14:textId="1AF00C0E"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73C83DA" w14:textId="060B29EA"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179B2062" w14:textId="7553ABA7"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35360F71" w14:textId="25ED27F8"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75FB3299"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40D0FB89"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2C4E9C99"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5EDA6DA6"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7CAD71DC"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24F60F17"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0EADBD1A"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3A3C3675" w14:textId="16232A24"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4FEAD1E8" w14:textId="77777777" w:rsidTr="00E87188">
        <w:trPr>
          <w:trHeight w:val="404"/>
          <w:jc w:val="center"/>
        </w:trPr>
        <w:tc>
          <w:tcPr>
            <w:tcW w:w="1679" w:type="dxa"/>
            <w:vAlign w:val="center"/>
          </w:tcPr>
          <w:p w14:paraId="6ECE41E6" w14:textId="42CD69AA"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4</w:t>
            </w:r>
          </w:p>
        </w:tc>
        <w:tc>
          <w:tcPr>
            <w:tcW w:w="1999" w:type="dxa"/>
            <w:vAlign w:val="center"/>
          </w:tcPr>
          <w:p w14:paraId="79C2F62F" w14:textId="5D5B63D7"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15851100</w:t>
            </w:r>
          </w:p>
        </w:tc>
        <w:tc>
          <w:tcPr>
            <w:tcW w:w="1938" w:type="dxa"/>
            <w:vAlign w:val="center"/>
          </w:tcPr>
          <w:p w14:paraId="476B5CFD" w14:textId="16121B14" w:rsidR="00F50B88" w:rsidRPr="002D04A8" w:rsidRDefault="00F50B88" w:rsidP="00F50B88">
            <w:pPr>
              <w:rPr>
                <w:rFonts w:ascii="GHEA Grapalat" w:hAnsi="GHEA Grapalat"/>
                <w:sz w:val="20"/>
                <w:szCs w:val="20"/>
              </w:rPr>
            </w:pPr>
            <w:r w:rsidRPr="00544B02">
              <w:rPr>
                <w:rFonts w:ascii="GHEA Grapalat" w:hAnsi="GHEA Grapalat"/>
                <w:sz w:val="20"/>
                <w:szCs w:val="20"/>
              </w:rPr>
              <w:t>Макароны</w:t>
            </w:r>
          </w:p>
        </w:tc>
        <w:tc>
          <w:tcPr>
            <w:tcW w:w="936" w:type="dxa"/>
            <w:vAlign w:val="center"/>
          </w:tcPr>
          <w:p w14:paraId="7CDB2FBF" w14:textId="5E1460C5"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FC3AA6B" w14:textId="4ED16086"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106DCAC7" w14:textId="5170D14A"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5F08EA2A" w14:textId="7019F133"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740C3E19" w14:textId="2E473241"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14B7340E"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5354B103"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73179535"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6AC3F947"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7B3F0FB3"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3D4A5058"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66F925CB"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7F2BD72D" w14:textId="7C5FC3D9"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6FFB20FC" w14:textId="77777777" w:rsidTr="00E87188">
        <w:trPr>
          <w:trHeight w:val="404"/>
          <w:jc w:val="center"/>
        </w:trPr>
        <w:tc>
          <w:tcPr>
            <w:tcW w:w="1679" w:type="dxa"/>
            <w:vAlign w:val="center"/>
          </w:tcPr>
          <w:p w14:paraId="7E839528" w14:textId="4FA59E4A"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5</w:t>
            </w:r>
          </w:p>
        </w:tc>
        <w:tc>
          <w:tcPr>
            <w:tcW w:w="1999" w:type="dxa"/>
            <w:vAlign w:val="center"/>
          </w:tcPr>
          <w:p w14:paraId="18FE249B" w14:textId="1FB6566D"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15331154</w:t>
            </w:r>
          </w:p>
        </w:tc>
        <w:tc>
          <w:tcPr>
            <w:tcW w:w="1938" w:type="dxa"/>
            <w:vAlign w:val="center"/>
          </w:tcPr>
          <w:p w14:paraId="68CF188F" w14:textId="311E4966" w:rsidR="00F50B88" w:rsidRPr="002D04A8" w:rsidRDefault="00F50B88" w:rsidP="00F50B88">
            <w:pPr>
              <w:rPr>
                <w:rFonts w:ascii="GHEA Grapalat" w:hAnsi="GHEA Grapalat"/>
                <w:sz w:val="20"/>
                <w:szCs w:val="20"/>
              </w:rPr>
            </w:pPr>
            <w:r w:rsidRPr="00544B02">
              <w:rPr>
                <w:rFonts w:ascii="GHEA Grapalat" w:hAnsi="GHEA Grapalat"/>
                <w:sz w:val="20"/>
                <w:szCs w:val="20"/>
              </w:rPr>
              <w:t>Горох</w:t>
            </w:r>
          </w:p>
        </w:tc>
        <w:tc>
          <w:tcPr>
            <w:tcW w:w="936" w:type="dxa"/>
            <w:vAlign w:val="center"/>
          </w:tcPr>
          <w:p w14:paraId="6BEE2660" w14:textId="00E94CAE"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2A431774" w14:textId="112F519B"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AE78A3D" w14:textId="5F5A6918"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FAF42D7" w14:textId="2A7EB57E"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11A4158A" w14:textId="5A0576FE"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5EDB0408"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133689E4"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2E54A148"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7FBC1C7F"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6E9E3011"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45A6E6CC"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2EF10C3B"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706F1164" w14:textId="1EB2CE69"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0E1B8FFC" w14:textId="77777777" w:rsidTr="00E87188">
        <w:trPr>
          <w:trHeight w:val="404"/>
          <w:jc w:val="center"/>
        </w:trPr>
        <w:tc>
          <w:tcPr>
            <w:tcW w:w="1679" w:type="dxa"/>
            <w:vAlign w:val="center"/>
          </w:tcPr>
          <w:p w14:paraId="7BB5D317" w14:textId="71F29190"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6</w:t>
            </w:r>
          </w:p>
        </w:tc>
        <w:tc>
          <w:tcPr>
            <w:tcW w:w="1999" w:type="dxa"/>
            <w:vAlign w:val="center"/>
          </w:tcPr>
          <w:p w14:paraId="09700DDF" w14:textId="01C73468"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15331153</w:t>
            </w:r>
          </w:p>
        </w:tc>
        <w:tc>
          <w:tcPr>
            <w:tcW w:w="1938" w:type="dxa"/>
            <w:vAlign w:val="center"/>
          </w:tcPr>
          <w:p w14:paraId="2AD0E8DF" w14:textId="52322D42" w:rsidR="00F50B88" w:rsidRPr="002D04A8" w:rsidRDefault="00F50B88" w:rsidP="00F50B88">
            <w:pPr>
              <w:rPr>
                <w:rFonts w:ascii="GHEA Grapalat" w:hAnsi="GHEA Grapalat"/>
                <w:sz w:val="20"/>
                <w:szCs w:val="20"/>
              </w:rPr>
            </w:pPr>
            <w:r w:rsidRPr="00544B02">
              <w:rPr>
                <w:rFonts w:ascii="GHEA Grapalat" w:hAnsi="GHEA Grapalat"/>
                <w:sz w:val="20"/>
                <w:szCs w:val="20"/>
              </w:rPr>
              <w:t>Чечевица</w:t>
            </w:r>
          </w:p>
        </w:tc>
        <w:tc>
          <w:tcPr>
            <w:tcW w:w="936" w:type="dxa"/>
            <w:vAlign w:val="center"/>
          </w:tcPr>
          <w:p w14:paraId="2B828A14" w14:textId="4CA54758"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9F7FDA7" w14:textId="7BAED375"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49CAC815" w14:textId="7CF31D32"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036AB45C" w14:textId="15B4045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2F95E206" w14:textId="36187812"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240CC74A"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194623D3"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32D90323"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A5A1302"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7C97FD87"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6DE62105"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308DBC1F"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4876BC1D" w14:textId="63C30FEC"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64FB4380" w14:textId="77777777" w:rsidTr="00E87188">
        <w:trPr>
          <w:trHeight w:val="404"/>
          <w:jc w:val="center"/>
        </w:trPr>
        <w:tc>
          <w:tcPr>
            <w:tcW w:w="1679" w:type="dxa"/>
            <w:vAlign w:val="center"/>
          </w:tcPr>
          <w:p w14:paraId="526F7C28" w14:textId="69FF0EA6"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7</w:t>
            </w:r>
          </w:p>
        </w:tc>
        <w:tc>
          <w:tcPr>
            <w:tcW w:w="1999" w:type="dxa"/>
            <w:vAlign w:val="center"/>
          </w:tcPr>
          <w:p w14:paraId="19FADA8F" w14:textId="78E1E6B2"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15540000</w:t>
            </w:r>
          </w:p>
        </w:tc>
        <w:tc>
          <w:tcPr>
            <w:tcW w:w="1938" w:type="dxa"/>
            <w:vAlign w:val="center"/>
          </w:tcPr>
          <w:p w14:paraId="479F5320" w14:textId="0D5C2631" w:rsidR="00F50B88" w:rsidRPr="002D04A8" w:rsidRDefault="00F50B88" w:rsidP="00F50B88">
            <w:pPr>
              <w:rPr>
                <w:rFonts w:ascii="GHEA Grapalat" w:hAnsi="GHEA Grapalat"/>
                <w:sz w:val="20"/>
                <w:szCs w:val="20"/>
              </w:rPr>
            </w:pPr>
            <w:r w:rsidRPr="00544B02">
              <w:rPr>
                <w:rFonts w:ascii="GHEA Grapalat" w:hAnsi="GHEA Grapalat"/>
                <w:sz w:val="20"/>
                <w:szCs w:val="20"/>
              </w:rPr>
              <w:t>Сыр</w:t>
            </w:r>
          </w:p>
        </w:tc>
        <w:tc>
          <w:tcPr>
            <w:tcW w:w="936" w:type="dxa"/>
            <w:vAlign w:val="center"/>
          </w:tcPr>
          <w:p w14:paraId="4644CEC9" w14:textId="4D46B237"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8BDDEE4" w14:textId="2C2FCDE2"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71CC3EC" w14:textId="40FA3224"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594E835" w14:textId="59625D27"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6C9D3149" w14:textId="2D9C8559"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6578BD6C"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6407B47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16A35070"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1251A14C"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60A59475"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4B3D4104"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07F4219B"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3BB9E10B" w14:textId="68B47B8D"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51DC7437" w14:textId="77777777" w:rsidTr="00E87188">
        <w:trPr>
          <w:trHeight w:val="404"/>
          <w:jc w:val="center"/>
        </w:trPr>
        <w:tc>
          <w:tcPr>
            <w:tcW w:w="1679" w:type="dxa"/>
            <w:vAlign w:val="center"/>
          </w:tcPr>
          <w:p w14:paraId="165983E8" w14:textId="2331CC17"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w:t>
            </w:r>
            <w:r w:rsidRPr="00544B02">
              <w:rPr>
                <w:rFonts w:ascii="GHEA Grapalat" w:hAnsi="GHEA Grapalat"/>
                <w:sz w:val="20"/>
                <w:szCs w:val="20"/>
                <w:lang w:val="en-US"/>
              </w:rPr>
              <w:t>8</w:t>
            </w:r>
          </w:p>
        </w:tc>
        <w:tc>
          <w:tcPr>
            <w:tcW w:w="1999" w:type="dxa"/>
            <w:vAlign w:val="center"/>
          </w:tcPr>
          <w:p w14:paraId="03261F2C" w14:textId="486F613A"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15551600</w:t>
            </w:r>
          </w:p>
        </w:tc>
        <w:tc>
          <w:tcPr>
            <w:tcW w:w="1938" w:type="dxa"/>
            <w:vAlign w:val="center"/>
          </w:tcPr>
          <w:p w14:paraId="68867DD3" w14:textId="73F1C3DC" w:rsidR="00F50B88" w:rsidRPr="002D04A8" w:rsidRDefault="00F50B88" w:rsidP="00F50B88">
            <w:pPr>
              <w:rPr>
                <w:rFonts w:ascii="GHEA Grapalat" w:hAnsi="GHEA Grapalat"/>
                <w:sz w:val="20"/>
                <w:szCs w:val="20"/>
              </w:rPr>
            </w:pPr>
            <w:proofErr w:type="spellStart"/>
            <w:r w:rsidRPr="00544B02">
              <w:rPr>
                <w:rFonts w:ascii="GHEA Grapalat" w:hAnsi="GHEA Grapalat"/>
                <w:sz w:val="20"/>
                <w:szCs w:val="20"/>
              </w:rPr>
              <w:t>Мацоны</w:t>
            </w:r>
            <w:proofErr w:type="spellEnd"/>
          </w:p>
        </w:tc>
        <w:tc>
          <w:tcPr>
            <w:tcW w:w="936" w:type="dxa"/>
            <w:vAlign w:val="center"/>
          </w:tcPr>
          <w:p w14:paraId="0A95F341" w14:textId="6EF4B05A"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35A1C8CD" w14:textId="3C1E6E9F"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1AA11F31" w14:textId="7686A266"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2364F8D" w14:textId="26111EB0"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6896A944" w14:textId="79D314A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76E875C2"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4EFA8E6F"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7D371502"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52DE204"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0C4489B3"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3C634E20"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48B90102"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7C688C54" w14:textId="31CD7A1B"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r w:rsidR="00F50B88" w:rsidRPr="00B138F3" w14:paraId="0CBDB1FB" w14:textId="77777777" w:rsidTr="00E87188">
        <w:trPr>
          <w:trHeight w:val="404"/>
          <w:jc w:val="center"/>
        </w:trPr>
        <w:tc>
          <w:tcPr>
            <w:tcW w:w="1679" w:type="dxa"/>
            <w:vAlign w:val="center"/>
          </w:tcPr>
          <w:p w14:paraId="11634C02" w14:textId="1CF3CE4D" w:rsidR="00F50B88" w:rsidRDefault="00F50B88" w:rsidP="00F50B88">
            <w:pPr>
              <w:widowControl w:val="0"/>
              <w:jc w:val="center"/>
              <w:rPr>
                <w:rFonts w:ascii="GHEA Grapalat" w:hAnsi="GHEA Grapalat"/>
                <w:sz w:val="16"/>
                <w:szCs w:val="16"/>
                <w:lang w:val="hy-AM"/>
              </w:rPr>
            </w:pPr>
            <w:r w:rsidRPr="00544B02">
              <w:rPr>
                <w:rFonts w:ascii="GHEA Grapalat" w:hAnsi="GHEA Grapalat"/>
                <w:sz w:val="20"/>
                <w:szCs w:val="20"/>
                <w:lang w:val="hy-AM"/>
              </w:rPr>
              <w:t>19</w:t>
            </w:r>
          </w:p>
        </w:tc>
        <w:tc>
          <w:tcPr>
            <w:tcW w:w="1999" w:type="dxa"/>
            <w:vAlign w:val="center"/>
          </w:tcPr>
          <w:p w14:paraId="29679D07" w14:textId="503E31B8" w:rsidR="00F50B88" w:rsidRPr="002D04A8" w:rsidRDefault="00F50B88" w:rsidP="00F50B88">
            <w:pPr>
              <w:jc w:val="center"/>
              <w:rPr>
                <w:rFonts w:ascii="GHEA Grapalat" w:hAnsi="GHEA Grapalat" w:cs="Calibri"/>
                <w:color w:val="000000"/>
                <w:sz w:val="20"/>
                <w:szCs w:val="20"/>
              </w:rPr>
            </w:pPr>
            <w:r w:rsidRPr="00544B02">
              <w:rPr>
                <w:rFonts w:ascii="GHEA Grapalat" w:hAnsi="GHEA Grapalat" w:cs="Calibri"/>
                <w:color w:val="000000"/>
                <w:sz w:val="20"/>
                <w:szCs w:val="20"/>
              </w:rPr>
              <w:t>15333100</w:t>
            </w:r>
          </w:p>
        </w:tc>
        <w:tc>
          <w:tcPr>
            <w:tcW w:w="1938" w:type="dxa"/>
            <w:vAlign w:val="center"/>
          </w:tcPr>
          <w:p w14:paraId="06FFE725" w14:textId="7D064033" w:rsidR="00F50B88" w:rsidRPr="002D04A8" w:rsidRDefault="00F50B88" w:rsidP="00F50B88">
            <w:pPr>
              <w:rPr>
                <w:rFonts w:ascii="GHEA Grapalat" w:hAnsi="GHEA Grapalat"/>
                <w:sz w:val="20"/>
                <w:szCs w:val="20"/>
              </w:rPr>
            </w:pPr>
            <w:r w:rsidRPr="00544B02">
              <w:rPr>
                <w:rFonts w:ascii="GHEA Grapalat" w:hAnsi="GHEA Grapalat"/>
                <w:sz w:val="20"/>
                <w:szCs w:val="20"/>
              </w:rPr>
              <w:t>томатная паста</w:t>
            </w:r>
          </w:p>
        </w:tc>
        <w:tc>
          <w:tcPr>
            <w:tcW w:w="936" w:type="dxa"/>
            <w:vAlign w:val="center"/>
          </w:tcPr>
          <w:p w14:paraId="22532280" w14:textId="32D23374"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A5F5AD8" w14:textId="450CB438" w:rsidR="00F50B88" w:rsidRDefault="00F50B88" w:rsidP="00F50B88">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72D0235" w14:textId="136AA256"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4BAA11E" w14:textId="7CE2767C"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725" w:type="dxa"/>
            <w:vAlign w:val="center"/>
          </w:tcPr>
          <w:p w14:paraId="46C3CB06" w14:textId="16E86A8F" w:rsidR="00F50B88" w:rsidRDefault="00F50B88" w:rsidP="00F50B88">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408" w:type="dxa"/>
            <w:vAlign w:val="center"/>
          </w:tcPr>
          <w:p w14:paraId="605077D3" w14:textId="77777777" w:rsidR="00F50B88" w:rsidRDefault="00F50B88" w:rsidP="00F50B88">
            <w:pPr>
              <w:widowControl w:val="0"/>
              <w:jc w:val="center"/>
              <w:rPr>
                <w:rFonts w:ascii="GHEA Grapalat" w:hAnsi="GHEA Grapalat" w:cs="Arial"/>
                <w:sz w:val="16"/>
                <w:szCs w:val="16"/>
              </w:rPr>
            </w:pPr>
          </w:p>
        </w:tc>
        <w:tc>
          <w:tcPr>
            <w:tcW w:w="687" w:type="dxa"/>
            <w:vAlign w:val="center"/>
          </w:tcPr>
          <w:p w14:paraId="0A11C0E8" w14:textId="77777777" w:rsidR="00F50B88" w:rsidRDefault="00F50B88" w:rsidP="00F50B88">
            <w:pPr>
              <w:widowControl w:val="0"/>
              <w:jc w:val="center"/>
              <w:rPr>
                <w:rFonts w:ascii="GHEA Grapalat" w:hAnsi="GHEA Grapalat" w:cs="Arial"/>
                <w:sz w:val="16"/>
                <w:szCs w:val="16"/>
              </w:rPr>
            </w:pPr>
          </w:p>
        </w:tc>
        <w:tc>
          <w:tcPr>
            <w:tcW w:w="805" w:type="dxa"/>
            <w:vAlign w:val="center"/>
          </w:tcPr>
          <w:p w14:paraId="6622434B" w14:textId="77777777" w:rsidR="00F50B88" w:rsidRDefault="00F50B88" w:rsidP="00F50B88">
            <w:pPr>
              <w:widowControl w:val="0"/>
              <w:jc w:val="center"/>
              <w:rPr>
                <w:rFonts w:ascii="GHEA Grapalat" w:hAnsi="GHEA Grapalat" w:cs="Arial"/>
                <w:sz w:val="16"/>
                <w:szCs w:val="16"/>
              </w:rPr>
            </w:pPr>
          </w:p>
        </w:tc>
        <w:tc>
          <w:tcPr>
            <w:tcW w:w="866" w:type="dxa"/>
            <w:vAlign w:val="center"/>
          </w:tcPr>
          <w:p w14:paraId="4B7C8B3B" w14:textId="77777777" w:rsidR="00F50B88" w:rsidRPr="001E12A6" w:rsidRDefault="00F50B88" w:rsidP="00F50B88">
            <w:pPr>
              <w:widowControl w:val="0"/>
              <w:jc w:val="center"/>
              <w:rPr>
                <w:rFonts w:ascii="GHEA Grapalat" w:hAnsi="GHEA Grapalat"/>
                <w:sz w:val="18"/>
                <w:szCs w:val="18"/>
              </w:rPr>
            </w:pPr>
          </w:p>
        </w:tc>
        <w:tc>
          <w:tcPr>
            <w:tcW w:w="842" w:type="dxa"/>
            <w:vAlign w:val="center"/>
          </w:tcPr>
          <w:p w14:paraId="03F6415C" w14:textId="77777777" w:rsidR="00F50B88" w:rsidRPr="001E12A6" w:rsidRDefault="00F50B88" w:rsidP="00F50B88">
            <w:pPr>
              <w:widowControl w:val="0"/>
              <w:jc w:val="center"/>
              <w:rPr>
                <w:rFonts w:ascii="GHEA Grapalat" w:hAnsi="GHEA Grapalat"/>
                <w:sz w:val="18"/>
                <w:szCs w:val="18"/>
              </w:rPr>
            </w:pPr>
          </w:p>
        </w:tc>
        <w:tc>
          <w:tcPr>
            <w:tcW w:w="938" w:type="dxa"/>
            <w:vAlign w:val="center"/>
          </w:tcPr>
          <w:p w14:paraId="1936219E" w14:textId="77777777" w:rsidR="00F50B88" w:rsidRPr="001E12A6" w:rsidRDefault="00F50B88" w:rsidP="00F50B88">
            <w:pPr>
              <w:widowControl w:val="0"/>
              <w:jc w:val="center"/>
              <w:rPr>
                <w:rFonts w:ascii="GHEA Grapalat" w:hAnsi="GHEA Grapalat"/>
                <w:sz w:val="18"/>
                <w:szCs w:val="18"/>
              </w:rPr>
            </w:pPr>
          </w:p>
        </w:tc>
        <w:tc>
          <w:tcPr>
            <w:tcW w:w="845" w:type="dxa"/>
            <w:vAlign w:val="center"/>
          </w:tcPr>
          <w:p w14:paraId="4CB470E8" w14:textId="77777777" w:rsidR="00F50B88" w:rsidRPr="001E12A6" w:rsidRDefault="00F50B88" w:rsidP="00F50B88">
            <w:pPr>
              <w:widowControl w:val="0"/>
              <w:jc w:val="center"/>
              <w:rPr>
                <w:rFonts w:ascii="GHEA Grapalat" w:hAnsi="GHEA Grapalat"/>
                <w:sz w:val="18"/>
                <w:szCs w:val="18"/>
              </w:rPr>
            </w:pPr>
          </w:p>
        </w:tc>
        <w:tc>
          <w:tcPr>
            <w:tcW w:w="773" w:type="dxa"/>
            <w:vAlign w:val="center"/>
          </w:tcPr>
          <w:p w14:paraId="415C4B33" w14:textId="6D4CBEFF" w:rsidR="00F50B88" w:rsidRPr="001E12A6" w:rsidRDefault="00F50B88" w:rsidP="00F50B88">
            <w:pPr>
              <w:rPr>
                <w:rFonts w:ascii="GHEA Grapalat" w:hAnsi="GHEA Grapalat"/>
                <w:sz w:val="18"/>
                <w:szCs w:val="18"/>
              </w:rPr>
            </w:pPr>
            <w:r w:rsidRPr="00012F23">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5"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1A78FA05" w14:textId="77777777" w:rsidR="00E36842" w:rsidRDefault="00E36842" w:rsidP="00E36842">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E1C47D7"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w:t>
      </w:r>
      <w:proofErr w:type="gramStart"/>
      <w:r>
        <w:rPr>
          <w:rFonts w:ascii="GHEA Grapalat" w:hAnsi="GHEA Grapalat"/>
          <w:i/>
          <w:sz w:val="20"/>
          <w:szCs w:val="20"/>
        </w:rPr>
        <w:t>абзац  пункта</w:t>
      </w:r>
      <w:proofErr w:type="gramEnd"/>
      <w:r>
        <w:rPr>
          <w:rFonts w:ascii="GHEA Grapalat" w:hAnsi="GHEA Grapalat"/>
          <w:i/>
          <w:sz w:val="20"/>
          <w:szCs w:val="20"/>
        </w:rPr>
        <w:t xml:space="preserve">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w:t>
      </w:r>
      <w:proofErr w:type="gramStart"/>
      <w:r>
        <w:rPr>
          <w:rFonts w:ascii="GHEA Grapalat" w:hAnsi="GHEA Grapalat"/>
          <w:i/>
          <w:sz w:val="20"/>
          <w:szCs w:val="20"/>
        </w:rPr>
        <w:t>может  быть</w:t>
      </w:r>
      <w:proofErr w:type="gramEnd"/>
      <w:r>
        <w:rPr>
          <w:rFonts w:ascii="GHEA Grapalat" w:hAnsi="GHEA Grapalat"/>
          <w:i/>
          <w:sz w:val="20"/>
          <w:szCs w:val="20"/>
        </w:rPr>
        <w:t xml:space="preserve">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proofErr w:type="gramStart"/>
      <w:r>
        <w:rPr>
          <w:rFonts w:ascii="GHEA Grapalat" w:hAnsi="GHEA Grapalat"/>
          <w:i/>
          <w:sz w:val="20"/>
          <w:szCs w:val="20"/>
        </w:rPr>
        <w:t>процедуру.Разъяснение</w:t>
      </w:r>
      <w:proofErr w:type="spellEnd"/>
      <w:proofErr w:type="gram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DFCDB86"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87E640B" w14:textId="77777777" w:rsidR="00E36842" w:rsidRDefault="00E36842" w:rsidP="00E36842">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63D0D4F5" w14:textId="77777777" w:rsidR="00E36842" w:rsidRDefault="00E36842" w:rsidP="00E36842">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D86A879" w14:textId="77777777" w:rsidR="00E36842" w:rsidRDefault="00E36842" w:rsidP="00E36842">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11FA1243" w14:textId="77777777" w:rsidR="00E36842" w:rsidRDefault="00E36842" w:rsidP="00E368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30B325B8" w14:textId="77777777" w:rsidR="00E36842" w:rsidRDefault="00E36842" w:rsidP="00E36842">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05DD5175" w14:textId="77777777" w:rsidR="00D74569" w:rsidRDefault="00D74569"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4">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5">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6">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28">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29">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0">
    <w:p w14:paraId="69D50D19" w14:textId="77777777" w:rsidR="00D74569" w:rsidRPr="00E861BF" w:rsidRDefault="00D74569" w:rsidP="008842CE">
      <w:pPr>
        <w:pStyle w:val="af2"/>
        <w:widowControl w:val="0"/>
        <w:jc w:val="both"/>
        <w:rPr>
          <w:rFonts w:ascii="GHEA Grapalat" w:hAnsi="GHEA Grapalat"/>
          <w:i/>
        </w:rPr>
      </w:pPr>
    </w:p>
  </w:footnote>
  <w:footnote w:id="31">
    <w:p w14:paraId="2D6462EE" w14:textId="77777777" w:rsidR="00D74569" w:rsidRPr="00332512" w:rsidRDefault="00D74569" w:rsidP="008842CE">
      <w:pPr>
        <w:pStyle w:val="af2"/>
        <w:widowControl w:val="0"/>
        <w:jc w:val="both"/>
        <w:rPr>
          <w:rFonts w:asciiTheme="minorHAnsi" w:hAnsiTheme="minorHAnsi"/>
        </w:rPr>
      </w:pPr>
    </w:p>
  </w:footnote>
  <w:footnote w:id="32">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4E3"/>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2D3"/>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C98"/>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5E2B"/>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5E0B"/>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4EE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4A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B1"/>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E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B02"/>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DC1"/>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1FD1"/>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7A1"/>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1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693"/>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E63"/>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465"/>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0DE8"/>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584"/>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29E3"/>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CE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6EB1"/>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94F"/>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447"/>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6D"/>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488"/>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9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5A0"/>
    <w:rsid w:val="00D356C3"/>
    <w:rsid w:val="00D359EB"/>
    <w:rsid w:val="00D35E75"/>
    <w:rsid w:val="00D362DB"/>
    <w:rsid w:val="00D3681C"/>
    <w:rsid w:val="00D36D97"/>
    <w:rsid w:val="00D3754C"/>
    <w:rsid w:val="00D411B6"/>
    <w:rsid w:val="00D4164A"/>
    <w:rsid w:val="00D41AE8"/>
    <w:rsid w:val="00D41F7D"/>
    <w:rsid w:val="00D42D33"/>
    <w:rsid w:val="00D42E80"/>
    <w:rsid w:val="00D433D6"/>
    <w:rsid w:val="00D43420"/>
    <w:rsid w:val="00D4557B"/>
    <w:rsid w:val="00D463EA"/>
    <w:rsid w:val="00D46D5B"/>
    <w:rsid w:val="00D46F49"/>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9C1"/>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1FBD"/>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7188"/>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2AFF"/>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1CD5"/>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4A9"/>
    <w:rsid w:val="00F4264D"/>
    <w:rsid w:val="00F432DC"/>
    <w:rsid w:val="00F4395E"/>
    <w:rsid w:val="00F43A66"/>
    <w:rsid w:val="00F43D7C"/>
    <w:rsid w:val="00F43DE4"/>
    <w:rsid w:val="00F449C0"/>
    <w:rsid w:val="00F45B4D"/>
    <w:rsid w:val="00F45B8B"/>
    <w:rsid w:val="00F460E3"/>
    <w:rsid w:val="00F50B88"/>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671"/>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5061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106</Pages>
  <Words>22224</Words>
  <Characters>126683</Characters>
  <Application>Microsoft Office Word</Application>
  <DocSecurity>0</DocSecurity>
  <Lines>1055</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148610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1359</cp:revision>
  <cp:lastPrinted>2018-02-16T07:12:00Z</cp:lastPrinted>
  <dcterms:created xsi:type="dcterms:W3CDTF">2019-10-28T07:04:00Z</dcterms:created>
  <dcterms:modified xsi:type="dcterms:W3CDTF">2025-12-12T09:13:00Z</dcterms:modified>
</cp:coreProperties>
</file>